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B4F64" w14:textId="5773BDD2" w:rsidR="009E76CD" w:rsidRPr="00447BB3" w:rsidRDefault="009E76CD" w:rsidP="006274A5">
      <w:pPr>
        <w:spacing w:after="0" w:line="288" w:lineRule="auto"/>
        <w:jc w:val="center"/>
        <w:rPr>
          <w:rFonts w:ascii="Cambria" w:hAnsi="Cambria"/>
          <w:bCs/>
          <w:color w:val="000000"/>
          <w:sz w:val="24"/>
          <w:szCs w:val="24"/>
          <w:lang w:eastAsia="pl-PL"/>
        </w:rPr>
      </w:pPr>
      <w:r w:rsidRPr="00447BB3">
        <w:rPr>
          <w:rFonts w:ascii="Cambria" w:hAnsi="Cambria"/>
          <w:b/>
          <w:sz w:val="24"/>
          <w:szCs w:val="24"/>
        </w:rPr>
        <w:t xml:space="preserve">ZAPYTANIE OFERTOWE NR </w:t>
      </w:r>
      <w:r w:rsidR="003A2235">
        <w:rPr>
          <w:rFonts w:ascii="Cambria" w:hAnsi="Cambria"/>
          <w:b/>
          <w:sz w:val="24"/>
          <w:szCs w:val="24"/>
        </w:rPr>
        <w:t>1</w:t>
      </w:r>
      <w:r w:rsidR="00707B1F" w:rsidRPr="00707B1F">
        <w:rPr>
          <w:rFonts w:ascii="Cambria" w:hAnsi="Cambria"/>
          <w:b/>
          <w:sz w:val="24"/>
          <w:szCs w:val="24"/>
        </w:rPr>
        <w:t>/2026</w:t>
      </w:r>
    </w:p>
    <w:p w14:paraId="3CB181E6" w14:textId="77777777" w:rsidR="009E76CD" w:rsidRPr="00447BB3" w:rsidRDefault="009E76CD" w:rsidP="006274A5">
      <w:pPr>
        <w:spacing w:after="0" w:line="288" w:lineRule="auto"/>
        <w:jc w:val="both"/>
        <w:rPr>
          <w:rFonts w:ascii="Cambria" w:hAnsi="Cambria" w:cs="Calibri"/>
          <w:b/>
          <w:color w:val="000000"/>
          <w:sz w:val="24"/>
          <w:szCs w:val="24"/>
        </w:rPr>
      </w:pPr>
    </w:p>
    <w:p w14:paraId="00D134D7" w14:textId="55F2340A" w:rsidR="009E76CD" w:rsidRPr="00447BB3" w:rsidRDefault="001E6525" w:rsidP="006274A5">
      <w:pPr>
        <w:autoSpaceDE w:val="0"/>
        <w:autoSpaceDN w:val="0"/>
        <w:adjustRightInd w:val="0"/>
        <w:spacing w:after="0" w:line="288" w:lineRule="auto"/>
        <w:jc w:val="both"/>
        <w:rPr>
          <w:rFonts w:ascii="Cambria" w:hAnsi="Cambria" w:cs="DejaVuSerifCondensed"/>
          <w:i/>
          <w:sz w:val="24"/>
          <w:szCs w:val="24"/>
          <w:lang w:eastAsia="pl-PL"/>
        </w:rPr>
      </w:pPr>
      <w:r w:rsidRPr="005C1D62">
        <w:rPr>
          <w:rFonts w:ascii="Cambria" w:hAnsi="Cambria"/>
          <w:sz w:val="24"/>
          <w:szCs w:val="24"/>
        </w:rPr>
        <w:t xml:space="preserve">W związku z realizacją projektu </w:t>
      </w:r>
      <w:r w:rsidR="00A55DE2" w:rsidRPr="00707B1F">
        <w:rPr>
          <w:rFonts w:ascii="Cambria" w:hAnsi="Cambria"/>
          <w:sz w:val="24"/>
          <w:szCs w:val="24"/>
        </w:rPr>
        <w:t>Aktywni i kompetentni</w:t>
      </w:r>
      <w:r w:rsidRPr="005C1D62">
        <w:rPr>
          <w:rFonts w:ascii="Cambria" w:hAnsi="Cambria"/>
          <w:sz w:val="24"/>
          <w:szCs w:val="24"/>
        </w:rPr>
        <w:t xml:space="preserve">, nr naboru: </w:t>
      </w:r>
      <w:r w:rsidRPr="00B54AF9">
        <w:rPr>
          <w:rFonts w:ascii="Cambria" w:hAnsi="Cambria"/>
          <w:sz w:val="24"/>
          <w:szCs w:val="24"/>
        </w:rPr>
        <w:t>FELD.08.12-IZ.00-001/24</w:t>
      </w:r>
      <w:r w:rsidR="009E76CD" w:rsidRPr="00447BB3">
        <w:rPr>
          <w:rFonts w:ascii="Cambria" w:hAnsi="Cambria"/>
          <w:sz w:val="24"/>
          <w:szCs w:val="24"/>
        </w:rPr>
        <w:t>, zwanego dalej Projektem, współfinansowanego ze środków Unii Europejskiej</w:t>
      </w:r>
      <w:r w:rsidR="009E76CD" w:rsidRPr="00447BB3">
        <w:rPr>
          <w:rFonts w:ascii="Cambria" w:hAnsi="Cambria" w:cs="DejaVuSerifCondensed"/>
          <w:sz w:val="24"/>
          <w:szCs w:val="24"/>
          <w:lang w:eastAsia="pl-PL"/>
        </w:rPr>
        <w:t>,</w:t>
      </w:r>
      <w:r w:rsidR="009E76CD" w:rsidRPr="00447BB3">
        <w:rPr>
          <w:rFonts w:ascii="Cambria" w:hAnsi="Cambria"/>
          <w:bCs/>
          <w:i/>
          <w:sz w:val="24"/>
          <w:szCs w:val="24"/>
        </w:rPr>
        <w:t xml:space="preserve"> </w:t>
      </w:r>
      <w:r w:rsidR="009E76CD" w:rsidRPr="00447BB3">
        <w:rPr>
          <w:rFonts w:ascii="Cambria" w:hAnsi="Cambria"/>
          <w:bCs/>
          <w:sz w:val="24"/>
          <w:szCs w:val="24"/>
        </w:rPr>
        <w:t>Projektodawca, zwany dalej Zamawiającym,</w:t>
      </w:r>
      <w:r w:rsidR="009E76CD" w:rsidRPr="00447BB3">
        <w:rPr>
          <w:rFonts w:ascii="Cambria" w:hAnsi="Cambria"/>
          <w:color w:val="000000"/>
          <w:sz w:val="24"/>
          <w:szCs w:val="24"/>
        </w:rPr>
        <w:t xml:space="preserve"> </w:t>
      </w:r>
      <w:r w:rsidR="009E76CD" w:rsidRPr="00447BB3">
        <w:rPr>
          <w:rFonts w:ascii="Cambria" w:hAnsi="Cambria"/>
          <w:sz w:val="24"/>
          <w:szCs w:val="24"/>
        </w:rPr>
        <w:t>zaprasza do złożenia ofert w zakresie realizacji usług</w:t>
      </w:r>
      <w:r w:rsidR="0050317F" w:rsidRPr="00447BB3">
        <w:rPr>
          <w:rFonts w:ascii="Cambria" w:hAnsi="Cambria"/>
          <w:sz w:val="24"/>
          <w:szCs w:val="24"/>
        </w:rPr>
        <w:t xml:space="preserve"> doradztwa zawodowego</w:t>
      </w:r>
      <w:r w:rsidR="007240DF" w:rsidRPr="00447BB3">
        <w:rPr>
          <w:rFonts w:ascii="Cambria" w:hAnsi="Cambria"/>
          <w:sz w:val="24"/>
          <w:szCs w:val="24"/>
        </w:rPr>
        <w:t xml:space="preserve"> szczegółowo opisanych w dalsz</w:t>
      </w:r>
      <w:r w:rsidR="004C2251" w:rsidRPr="00447BB3">
        <w:rPr>
          <w:rFonts w:ascii="Cambria" w:hAnsi="Cambria"/>
          <w:sz w:val="24"/>
          <w:szCs w:val="24"/>
        </w:rPr>
        <w:t>ej części niniejszego zapytania</w:t>
      </w:r>
      <w:r w:rsidR="0050317F" w:rsidRPr="00447BB3">
        <w:rPr>
          <w:rFonts w:ascii="Cambria" w:hAnsi="Cambria"/>
          <w:sz w:val="24"/>
          <w:szCs w:val="24"/>
        </w:rPr>
        <w:t>.</w:t>
      </w:r>
    </w:p>
    <w:p w14:paraId="74E4DF3D" w14:textId="77777777" w:rsidR="009E76CD" w:rsidRPr="00447BB3" w:rsidRDefault="009E76CD" w:rsidP="006274A5">
      <w:pPr>
        <w:autoSpaceDE w:val="0"/>
        <w:autoSpaceDN w:val="0"/>
        <w:adjustRightInd w:val="0"/>
        <w:spacing w:after="0" w:line="288" w:lineRule="auto"/>
        <w:jc w:val="both"/>
        <w:rPr>
          <w:rFonts w:ascii="Cambria" w:hAnsi="Cambria"/>
          <w:sz w:val="24"/>
          <w:szCs w:val="24"/>
        </w:rPr>
      </w:pPr>
    </w:p>
    <w:p w14:paraId="0B551DC7" w14:textId="1A3CFD29" w:rsidR="009E76CD" w:rsidRPr="00447BB3" w:rsidRDefault="009E76CD" w:rsidP="006274A5">
      <w:pPr>
        <w:autoSpaceDE w:val="0"/>
        <w:autoSpaceDN w:val="0"/>
        <w:adjustRightInd w:val="0"/>
        <w:spacing w:after="0" w:line="288" w:lineRule="auto"/>
        <w:jc w:val="both"/>
        <w:rPr>
          <w:rFonts w:ascii="Cambria" w:eastAsia="Times New Roman" w:hAnsi="Cambria"/>
          <w:color w:val="000000"/>
          <w:sz w:val="24"/>
          <w:szCs w:val="24"/>
          <w:lang w:eastAsia="pl-PL"/>
        </w:rPr>
      </w:pPr>
      <w:r w:rsidRPr="00447BB3">
        <w:rPr>
          <w:rFonts w:ascii="Cambria" w:hAnsi="Cambria"/>
          <w:color w:val="000000"/>
          <w:sz w:val="24"/>
          <w:szCs w:val="24"/>
        </w:rPr>
        <w:t>Niniejsze zapytanie ofertowe upublicznione jest w celu udzielenia zamówie</w:t>
      </w:r>
      <w:r w:rsidR="0049603B">
        <w:rPr>
          <w:rFonts w:ascii="Cambria" w:hAnsi="Cambria"/>
          <w:color w:val="000000"/>
          <w:sz w:val="24"/>
          <w:szCs w:val="24"/>
        </w:rPr>
        <w:t>ń</w:t>
      </w:r>
      <w:r w:rsidRPr="00447BB3">
        <w:rPr>
          <w:rFonts w:ascii="Cambria" w:hAnsi="Cambria"/>
          <w:color w:val="000000"/>
          <w:sz w:val="24"/>
          <w:szCs w:val="24"/>
        </w:rPr>
        <w:t xml:space="preserve"> w ramach w/w Projektu</w:t>
      </w:r>
    </w:p>
    <w:p w14:paraId="5B6408A0" w14:textId="77777777" w:rsidR="009E76CD" w:rsidRPr="00447BB3" w:rsidRDefault="009E76CD" w:rsidP="006274A5">
      <w:pPr>
        <w:autoSpaceDE w:val="0"/>
        <w:autoSpaceDN w:val="0"/>
        <w:adjustRightInd w:val="0"/>
        <w:spacing w:after="0" w:line="288" w:lineRule="auto"/>
        <w:ind w:firstLine="567"/>
        <w:jc w:val="both"/>
        <w:rPr>
          <w:rFonts w:ascii="Cambria" w:hAnsi="Cambria" w:cs="Calibri"/>
          <w:color w:val="FF0000"/>
          <w:sz w:val="24"/>
          <w:szCs w:val="24"/>
        </w:rPr>
      </w:pPr>
    </w:p>
    <w:p w14:paraId="27ABB7D8" w14:textId="77777777" w:rsidR="009E76CD" w:rsidRPr="00447BB3" w:rsidRDefault="009E76CD" w:rsidP="006274A5">
      <w:pPr>
        <w:pStyle w:val="Akapitzlist"/>
        <w:numPr>
          <w:ilvl w:val="0"/>
          <w:numId w:val="1"/>
        </w:numPr>
        <w:spacing w:after="0" w:line="288" w:lineRule="auto"/>
        <w:ind w:left="709"/>
        <w:contextualSpacing/>
        <w:jc w:val="both"/>
        <w:rPr>
          <w:rFonts w:ascii="Cambria" w:hAnsi="Cambria" w:cs="Calibri"/>
          <w:b/>
          <w:sz w:val="24"/>
          <w:szCs w:val="24"/>
        </w:rPr>
      </w:pPr>
      <w:r w:rsidRPr="00447BB3">
        <w:rPr>
          <w:rFonts w:ascii="Cambria" w:hAnsi="Cambria" w:cs="Calibri"/>
          <w:b/>
          <w:sz w:val="24"/>
          <w:szCs w:val="24"/>
        </w:rPr>
        <w:t>ZAMAWIAJĄCY</w:t>
      </w:r>
    </w:p>
    <w:p w14:paraId="01B8AB85" w14:textId="77777777" w:rsidR="009E76CD" w:rsidRPr="00447BB3" w:rsidRDefault="009E76CD" w:rsidP="006274A5">
      <w:pPr>
        <w:spacing w:after="0" w:line="288" w:lineRule="auto"/>
        <w:ind w:left="360"/>
        <w:jc w:val="both"/>
        <w:rPr>
          <w:rFonts w:ascii="Cambria" w:hAnsi="Cambria" w:cs="Calibri"/>
          <w:b/>
          <w:sz w:val="24"/>
          <w:szCs w:val="24"/>
        </w:rPr>
      </w:pPr>
    </w:p>
    <w:p w14:paraId="70FFA1BF" w14:textId="77777777" w:rsidR="001E6CB0" w:rsidRPr="00447BB3" w:rsidRDefault="001E6CB0" w:rsidP="006274A5">
      <w:pPr>
        <w:spacing w:after="0" w:line="288" w:lineRule="auto"/>
        <w:jc w:val="both"/>
        <w:rPr>
          <w:rFonts w:ascii="Cambria" w:hAnsi="Cambria"/>
          <w:bCs/>
          <w:sz w:val="24"/>
          <w:szCs w:val="24"/>
        </w:rPr>
      </w:pPr>
      <w:bookmarkStart w:id="0" w:name="_Hlk8301762"/>
      <w:r w:rsidRPr="00447BB3">
        <w:rPr>
          <w:rFonts w:ascii="Cambria" w:hAnsi="Cambria"/>
          <w:sz w:val="24"/>
          <w:szCs w:val="24"/>
        </w:rPr>
        <w:t>HN PARTNERS KAMIL HAŁACZKIEWICZ, ADRIAN NOWAK SPÓŁKA CYWILNA</w:t>
      </w:r>
      <w:bookmarkEnd w:id="0"/>
    </w:p>
    <w:p w14:paraId="19ED0570" w14:textId="77777777" w:rsidR="001E6CB0" w:rsidRPr="00447BB3" w:rsidRDefault="001E6CB0" w:rsidP="006274A5">
      <w:pPr>
        <w:spacing w:after="0" w:line="288" w:lineRule="auto"/>
        <w:jc w:val="both"/>
        <w:rPr>
          <w:rFonts w:ascii="Cambria" w:hAnsi="Cambria"/>
          <w:bCs/>
          <w:sz w:val="24"/>
          <w:szCs w:val="24"/>
        </w:rPr>
      </w:pPr>
      <w:bookmarkStart w:id="1" w:name="_Hlk8301788"/>
      <w:r w:rsidRPr="00447BB3">
        <w:rPr>
          <w:rFonts w:ascii="Cambria" w:hAnsi="Cambria"/>
          <w:sz w:val="24"/>
          <w:szCs w:val="24"/>
        </w:rPr>
        <w:t>ul. Targowa 27, 90-043 Łódź</w:t>
      </w:r>
      <w:bookmarkEnd w:id="1"/>
    </w:p>
    <w:p w14:paraId="34F666A4" w14:textId="77777777" w:rsidR="001E6CB0" w:rsidRPr="00447BB3" w:rsidRDefault="001E6CB0" w:rsidP="006274A5">
      <w:pPr>
        <w:tabs>
          <w:tab w:val="center" w:pos="4782"/>
        </w:tabs>
        <w:spacing w:after="0" w:line="288" w:lineRule="auto"/>
        <w:ind w:left="4"/>
        <w:jc w:val="both"/>
        <w:rPr>
          <w:rFonts w:ascii="Cambria" w:hAnsi="Cambria" w:cs="Calibri"/>
          <w:bCs/>
          <w:sz w:val="24"/>
          <w:szCs w:val="24"/>
        </w:rPr>
      </w:pPr>
      <w:r w:rsidRPr="00447BB3">
        <w:rPr>
          <w:rFonts w:ascii="Cambria" w:hAnsi="Cambria" w:cs="Calibri"/>
          <w:bCs/>
          <w:sz w:val="24"/>
          <w:szCs w:val="24"/>
        </w:rPr>
        <w:t xml:space="preserve">NIP: </w:t>
      </w:r>
      <w:r w:rsidRPr="00447BB3">
        <w:rPr>
          <w:rFonts w:ascii="Cambria" w:hAnsi="Cambria"/>
          <w:bCs/>
          <w:sz w:val="24"/>
          <w:szCs w:val="24"/>
        </w:rPr>
        <w:t>727 279 60 11</w:t>
      </w:r>
    </w:p>
    <w:p w14:paraId="0BEC33E9" w14:textId="77777777" w:rsidR="00FF404B" w:rsidRPr="00447BB3" w:rsidRDefault="00FF404B" w:rsidP="006274A5">
      <w:pPr>
        <w:tabs>
          <w:tab w:val="center" w:pos="4782"/>
        </w:tabs>
        <w:spacing w:after="0" w:line="288" w:lineRule="auto"/>
        <w:ind w:left="4"/>
        <w:jc w:val="both"/>
        <w:rPr>
          <w:rFonts w:ascii="Cambria" w:hAnsi="Cambria"/>
          <w:b/>
          <w:sz w:val="24"/>
          <w:szCs w:val="24"/>
        </w:rPr>
      </w:pPr>
    </w:p>
    <w:p w14:paraId="78ADD925" w14:textId="77777777" w:rsidR="009E76CD" w:rsidRPr="00447BB3" w:rsidRDefault="009E76CD" w:rsidP="006274A5">
      <w:pPr>
        <w:pStyle w:val="Akapitzlist"/>
        <w:numPr>
          <w:ilvl w:val="0"/>
          <w:numId w:val="2"/>
        </w:numPr>
        <w:spacing w:after="0" w:line="288" w:lineRule="auto"/>
        <w:ind w:left="709"/>
        <w:contextualSpacing/>
        <w:jc w:val="both"/>
        <w:rPr>
          <w:rFonts w:ascii="Cambria" w:hAnsi="Cambria"/>
          <w:b/>
          <w:sz w:val="24"/>
          <w:szCs w:val="24"/>
        </w:rPr>
      </w:pPr>
      <w:r w:rsidRPr="00447BB3">
        <w:rPr>
          <w:rFonts w:ascii="Cambria" w:hAnsi="Cambria"/>
          <w:b/>
          <w:sz w:val="24"/>
          <w:szCs w:val="24"/>
        </w:rPr>
        <w:t>TRYB UDZIELENIA ZAMÓWIENIA I INFORMACJE OGÓLNE</w:t>
      </w:r>
    </w:p>
    <w:p w14:paraId="40704A2A" w14:textId="77777777" w:rsidR="009E76CD" w:rsidRPr="00447BB3" w:rsidRDefault="009E76CD" w:rsidP="006274A5">
      <w:pPr>
        <w:pStyle w:val="Akapitzlist"/>
        <w:spacing w:after="0" w:line="288" w:lineRule="auto"/>
        <w:ind w:left="1126"/>
        <w:jc w:val="both"/>
        <w:rPr>
          <w:rFonts w:ascii="Cambria" w:hAnsi="Cambria"/>
          <w:b/>
          <w:sz w:val="24"/>
          <w:szCs w:val="24"/>
        </w:rPr>
      </w:pPr>
    </w:p>
    <w:p w14:paraId="2EDA127D" w14:textId="31300557" w:rsidR="009E76CD" w:rsidRPr="00447BB3" w:rsidRDefault="009E76CD" w:rsidP="006274A5">
      <w:pPr>
        <w:numPr>
          <w:ilvl w:val="3"/>
          <w:numId w:val="2"/>
        </w:numPr>
        <w:autoSpaceDE w:val="0"/>
        <w:autoSpaceDN w:val="0"/>
        <w:adjustRightInd w:val="0"/>
        <w:spacing w:after="0" w:line="288" w:lineRule="auto"/>
        <w:ind w:left="426"/>
        <w:jc w:val="both"/>
        <w:rPr>
          <w:rFonts w:ascii="Cambria" w:hAnsi="Cambria"/>
          <w:sz w:val="24"/>
          <w:szCs w:val="24"/>
        </w:rPr>
      </w:pPr>
      <w:r w:rsidRPr="00447BB3">
        <w:rPr>
          <w:rFonts w:ascii="Cambria" w:hAnsi="Cambria"/>
          <w:sz w:val="24"/>
          <w:szCs w:val="24"/>
        </w:rPr>
        <w:t xml:space="preserve">Zamawiający nie jest zobligowany do stosowania Ustawy Prawo Zamówień Publicznych. Do niniejszego Zapytania Ofertowego nie stosuje się w/w Ustawy. </w:t>
      </w:r>
      <w:r w:rsidR="00A625D9" w:rsidRPr="00447BB3">
        <w:rPr>
          <w:rFonts w:ascii="Cambria" w:hAnsi="Cambria"/>
          <w:sz w:val="24"/>
          <w:szCs w:val="24"/>
        </w:rPr>
        <w:t>Niniejsze p</w:t>
      </w:r>
      <w:r w:rsidRPr="00447BB3">
        <w:rPr>
          <w:rFonts w:ascii="Cambria" w:hAnsi="Cambria"/>
          <w:sz w:val="24"/>
          <w:szCs w:val="24"/>
        </w:rPr>
        <w:t>ostępowanie prowadzone jest z zachowaniem zasady konkurencyjności określonej w „</w:t>
      </w:r>
      <w:r w:rsidRPr="00447BB3">
        <w:rPr>
          <w:rFonts w:ascii="Cambria" w:hAnsi="Cambria"/>
          <w:i/>
          <w:sz w:val="24"/>
          <w:szCs w:val="24"/>
        </w:rPr>
        <w:t xml:space="preserve">Wytycznych w zakresie kwalifikowalności wydatków w ramach Europejskiego Funduszu Rozwoju Regionalnego, Europejskiego Funduszu Społecznego oraz Funduszu Spójności na lata </w:t>
      </w:r>
      <w:r w:rsidR="007F1C41" w:rsidRPr="00447BB3">
        <w:rPr>
          <w:rFonts w:ascii="Cambria" w:hAnsi="Cambria"/>
          <w:i/>
          <w:sz w:val="24"/>
          <w:szCs w:val="24"/>
        </w:rPr>
        <w:t>2021</w:t>
      </w:r>
      <w:r w:rsidRPr="00447BB3">
        <w:rPr>
          <w:rFonts w:ascii="Cambria" w:hAnsi="Cambria"/>
          <w:i/>
          <w:sz w:val="24"/>
          <w:szCs w:val="24"/>
        </w:rPr>
        <w:t>-</w:t>
      </w:r>
      <w:r w:rsidR="007F1C41" w:rsidRPr="00447BB3">
        <w:rPr>
          <w:rFonts w:ascii="Cambria" w:hAnsi="Cambria"/>
          <w:i/>
          <w:sz w:val="24"/>
          <w:szCs w:val="24"/>
        </w:rPr>
        <w:t>2027</w:t>
      </w:r>
      <w:r w:rsidRPr="00447BB3">
        <w:rPr>
          <w:rFonts w:ascii="Cambria" w:hAnsi="Cambria"/>
          <w:sz w:val="24"/>
          <w:szCs w:val="24"/>
        </w:rPr>
        <w:t>”</w:t>
      </w:r>
      <w:r w:rsidR="00A625D9" w:rsidRPr="00447BB3">
        <w:rPr>
          <w:rFonts w:ascii="Cambria" w:hAnsi="Cambria"/>
          <w:sz w:val="24"/>
          <w:szCs w:val="24"/>
        </w:rPr>
        <w:t xml:space="preserve"> (dalej zwanych także „Wytycznymi” lub „Wytycznymi w zakresie kwalifikowalności wydatków”)</w:t>
      </w:r>
      <w:r w:rsidRPr="00447BB3">
        <w:rPr>
          <w:rFonts w:ascii="Cambria" w:hAnsi="Cambria"/>
          <w:sz w:val="24"/>
          <w:szCs w:val="24"/>
        </w:rPr>
        <w:t>.</w:t>
      </w:r>
    </w:p>
    <w:p w14:paraId="7F040818" w14:textId="77777777" w:rsidR="009E76CD" w:rsidRPr="00447BB3" w:rsidRDefault="009E76CD" w:rsidP="006274A5">
      <w:pPr>
        <w:numPr>
          <w:ilvl w:val="3"/>
          <w:numId w:val="2"/>
        </w:numPr>
        <w:autoSpaceDE w:val="0"/>
        <w:autoSpaceDN w:val="0"/>
        <w:adjustRightInd w:val="0"/>
        <w:spacing w:after="0" w:line="288" w:lineRule="auto"/>
        <w:ind w:left="426"/>
        <w:jc w:val="both"/>
        <w:rPr>
          <w:rFonts w:ascii="Cambria" w:hAnsi="Cambria"/>
          <w:sz w:val="24"/>
          <w:szCs w:val="24"/>
        </w:rPr>
      </w:pPr>
      <w:r w:rsidRPr="00447BB3">
        <w:rPr>
          <w:rFonts w:ascii="Cambria" w:hAnsi="Cambria"/>
          <w:sz w:val="24"/>
          <w:szCs w:val="24"/>
        </w:rPr>
        <w:t>Zamawiający nie dopuszcza możliwości składania ofert wariantowych.</w:t>
      </w:r>
    </w:p>
    <w:p w14:paraId="01345737" w14:textId="2CD4967C" w:rsidR="004775B1" w:rsidRPr="00510D36" w:rsidRDefault="004775B1" w:rsidP="006274A5">
      <w:pPr>
        <w:numPr>
          <w:ilvl w:val="3"/>
          <w:numId w:val="2"/>
        </w:numPr>
        <w:autoSpaceDE w:val="0"/>
        <w:autoSpaceDN w:val="0"/>
        <w:adjustRightInd w:val="0"/>
        <w:spacing w:after="0" w:line="288" w:lineRule="auto"/>
        <w:ind w:left="426"/>
        <w:jc w:val="both"/>
        <w:rPr>
          <w:rFonts w:ascii="Cambria" w:hAnsi="Cambria"/>
          <w:sz w:val="24"/>
          <w:szCs w:val="24"/>
        </w:rPr>
      </w:pPr>
      <w:r w:rsidRPr="00447BB3">
        <w:rPr>
          <w:rFonts w:ascii="Cambria" w:hAnsi="Cambria"/>
          <w:sz w:val="24"/>
          <w:szCs w:val="24"/>
        </w:rPr>
        <w:t xml:space="preserve">Zamawiający dopuszcza możliwość składania ofert częściowych – na jedną lub więcej części (usług) </w:t>
      </w:r>
      <w:r w:rsidRPr="00510D36">
        <w:rPr>
          <w:rFonts w:ascii="Cambria" w:hAnsi="Cambria"/>
          <w:sz w:val="24"/>
          <w:szCs w:val="24"/>
        </w:rPr>
        <w:t>opisanych w pkt III.</w:t>
      </w:r>
      <w:r w:rsidR="0087356F" w:rsidRPr="00510D36">
        <w:rPr>
          <w:rFonts w:ascii="Cambria" w:hAnsi="Cambria"/>
          <w:sz w:val="24"/>
          <w:szCs w:val="24"/>
        </w:rPr>
        <w:t>3</w:t>
      </w:r>
      <w:r w:rsidRPr="00510D36">
        <w:rPr>
          <w:rFonts w:ascii="Cambria" w:hAnsi="Cambria"/>
          <w:sz w:val="24"/>
          <w:szCs w:val="24"/>
        </w:rPr>
        <w:t>.1-III.</w:t>
      </w:r>
      <w:r w:rsidR="0087356F" w:rsidRPr="00510D36">
        <w:rPr>
          <w:rFonts w:ascii="Cambria" w:hAnsi="Cambria"/>
          <w:sz w:val="24"/>
          <w:szCs w:val="24"/>
        </w:rPr>
        <w:t>3</w:t>
      </w:r>
      <w:r w:rsidRPr="00510D36">
        <w:rPr>
          <w:rFonts w:ascii="Cambria" w:hAnsi="Cambria"/>
          <w:sz w:val="24"/>
          <w:szCs w:val="24"/>
        </w:rPr>
        <w:t>.</w:t>
      </w:r>
      <w:r w:rsidR="00A66E66">
        <w:rPr>
          <w:rFonts w:ascii="Cambria" w:hAnsi="Cambria"/>
          <w:sz w:val="24"/>
          <w:szCs w:val="24"/>
        </w:rPr>
        <w:t>2</w:t>
      </w:r>
      <w:r w:rsidR="00A66E66" w:rsidRPr="00510D36">
        <w:rPr>
          <w:rFonts w:ascii="Cambria" w:hAnsi="Cambria"/>
          <w:sz w:val="24"/>
          <w:szCs w:val="24"/>
        </w:rPr>
        <w:t xml:space="preserve"> </w:t>
      </w:r>
      <w:r w:rsidRPr="00510D36">
        <w:rPr>
          <w:rFonts w:ascii="Cambria" w:hAnsi="Cambria"/>
          <w:sz w:val="24"/>
          <w:szCs w:val="24"/>
        </w:rPr>
        <w:t>niniejszego Zapytania Ofertowego. Zamawiający nie ogranicza liczby części, na które można złożyć ofertę. Jeden Oferent może złożyć ofertę na jedną lub większą liczbę części.</w:t>
      </w:r>
    </w:p>
    <w:p w14:paraId="774CF8F6" w14:textId="2CCF9215" w:rsidR="00966B52" w:rsidRPr="00510D36" w:rsidRDefault="00966B52" w:rsidP="006274A5">
      <w:pPr>
        <w:numPr>
          <w:ilvl w:val="3"/>
          <w:numId w:val="2"/>
        </w:numPr>
        <w:autoSpaceDE w:val="0"/>
        <w:autoSpaceDN w:val="0"/>
        <w:adjustRightInd w:val="0"/>
        <w:spacing w:after="0" w:line="288" w:lineRule="auto"/>
        <w:ind w:left="426"/>
        <w:jc w:val="both"/>
        <w:rPr>
          <w:rFonts w:ascii="Cambria" w:hAnsi="Cambria"/>
          <w:sz w:val="24"/>
          <w:szCs w:val="24"/>
        </w:rPr>
      </w:pPr>
      <w:r w:rsidRPr="001E6525">
        <w:rPr>
          <w:rFonts w:ascii="Cambria" w:hAnsi="Cambria"/>
          <w:sz w:val="24"/>
          <w:szCs w:val="24"/>
        </w:rPr>
        <w:t xml:space="preserve">Niniejsze zapytanie ofertowe obejmuje </w:t>
      </w:r>
      <w:r w:rsidR="001E6525">
        <w:rPr>
          <w:rFonts w:ascii="Cambria" w:hAnsi="Cambria"/>
          <w:sz w:val="24"/>
          <w:szCs w:val="24"/>
        </w:rPr>
        <w:t>całość</w:t>
      </w:r>
      <w:r w:rsidRPr="001E6525">
        <w:rPr>
          <w:rFonts w:ascii="Cambria" w:hAnsi="Cambria"/>
          <w:sz w:val="24"/>
          <w:szCs w:val="24"/>
        </w:rPr>
        <w:t xml:space="preserve"> zamówienia na przeprowadzenie</w:t>
      </w:r>
      <w:del w:id="2" w:author="Jan Krześkiewicz" w:date="2025-11-17T09:31:00Z">
        <w:r w:rsidR="00F446DD" w:rsidDel="00832E4E">
          <w:rPr>
            <w:rFonts w:ascii="Cambria" w:hAnsi="Cambria"/>
            <w:sz w:val="24"/>
            <w:szCs w:val="24"/>
          </w:rPr>
          <w:delText>,</w:delText>
        </w:r>
      </w:del>
      <w:r w:rsidR="00F446DD">
        <w:rPr>
          <w:rFonts w:ascii="Cambria" w:hAnsi="Cambria"/>
          <w:sz w:val="24"/>
          <w:szCs w:val="24"/>
        </w:rPr>
        <w:t xml:space="preserve"> opisanych w niniejszym Zapytaniu Ofertowym</w:t>
      </w:r>
      <w:r w:rsidRPr="001E6525">
        <w:rPr>
          <w:rFonts w:ascii="Cambria" w:hAnsi="Cambria"/>
          <w:sz w:val="24"/>
          <w:szCs w:val="24"/>
        </w:rPr>
        <w:t xml:space="preserve"> usług objętych Projektem realizowanym przez Zamawiającego.</w:t>
      </w:r>
    </w:p>
    <w:p w14:paraId="10E585FD" w14:textId="78CDBA95" w:rsidR="009E76CD" w:rsidRPr="00447BB3" w:rsidRDefault="009E76CD" w:rsidP="006274A5">
      <w:pPr>
        <w:numPr>
          <w:ilvl w:val="3"/>
          <w:numId w:val="2"/>
        </w:numPr>
        <w:autoSpaceDE w:val="0"/>
        <w:autoSpaceDN w:val="0"/>
        <w:adjustRightInd w:val="0"/>
        <w:spacing w:after="0" w:line="288" w:lineRule="auto"/>
        <w:ind w:left="426"/>
        <w:jc w:val="both"/>
        <w:rPr>
          <w:rFonts w:ascii="Cambria" w:hAnsi="Cambria"/>
          <w:sz w:val="24"/>
          <w:szCs w:val="24"/>
        </w:rPr>
      </w:pPr>
      <w:r w:rsidRPr="00447BB3">
        <w:rPr>
          <w:rFonts w:ascii="Cambria" w:hAnsi="Cambria"/>
          <w:sz w:val="24"/>
          <w:szCs w:val="24"/>
        </w:rPr>
        <w:t xml:space="preserve">Zamawiający zastrzega sobie prawo do unieważnienia niniejszego postępowania </w:t>
      </w:r>
      <w:r w:rsidR="00386B6A" w:rsidRPr="00447BB3">
        <w:rPr>
          <w:rFonts w:ascii="Cambria" w:hAnsi="Cambria"/>
          <w:sz w:val="24"/>
          <w:szCs w:val="24"/>
        </w:rPr>
        <w:t>przed upływem terminu składania ofert wg swobodnego uznania Zamawiającego, a po upływie terminu składania ofert z uzasadnionych przyczyn.</w:t>
      </w:r>
    </w:p>
    <w:p w14:paraId="5051E911" w14:textId="7CF53782" w:rsidR="009E76CD" w:rsidRPr="00447BB3" w:rsidRDefault="002645EA" w:rsidP="006274A5">
      <w:pPr>
        <w:numPr>
          <w:ilvl w:val="3"/>
          <w:numId w:val="2"/>
        </w:numPr>
        <w:autoSpaceDE w:val="0"/>
        <w:autoSpaceDN w:val="0"/>
        <w:adjustRightInd w:val="0"/>
        <w:spacing w:after="0" w:line="288" w:lineRule="auto"/>
        <w:ind w:left="426"/>
        <w:jc w:val="both"/>
        <w:rPr>
          <w:rFonts w:ascii="Cambria" w:hAnsi="Cambria"/>
          <w:sz w:val="24"/>
          <w:szCs w:val="24"/>
        </w:rPr>
      </w:pPr>
      <w:r w:rsidRPr="00447BB3">
        <w:rPr>
          <w:rFonts w:ascii="Cambria" w:hAnsi="Cambria"/>
          <w:sz w:val="24"/>
          <w:szCs w:val="24"/>
        </w:rPr>
        <w:t>Zapytanie ofertowe może zostać zmienione przed upływem terminu składania ofert. Zamawiający poinformuje o zakresie zmian. Zamawiający przedłuży termin składania ofert o czas niezbędny do wprowadzenia zmian w ofertach, jeżeli będz</w:t>
      </w:r>
      <w:r w:rsidR="0010165A" w:rsidRPr="00447BB3">
        <w:rPr>
          <w:rFonts w:ascii="Cambria" w:hAnsi="Cambria"/>
          <w:sz w:val="24"/>
          <w:szCs w:val="24"/>
        </w:rPr>
        <w:t>i</w:t>
      </w:r>
      <w:r w:rsidRPr="00447BB3">
        <w:rPr>
          <w:rFonts w:ascii="Cambria" w:hAnsi="Cambria"/>
          <w:sz w:val="24"/>
          <w:szCs w:val="24"/>
        </w:rPr>
        <w:t>e to konieczne z uwagi na zakres wprowadzonych zmian.</w:t>
      </w:r>
    </w:p>
    <w:p w14:paraId="716706D1"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p>
    <w:p w14:paraId="187D715F" w14:textId="77777777" w:rsidR="009E76CD" w:rsidRPr="00447BB3" w:rsidRDefault="009E76CD" w:rsidP="006274A5">
      <w:pPr>
        <w:pStyle w:val="Akapitzlist"/>
        <w:numPr>
          <w:ilvl w:val="0"/>
          <w:numId w:val="2"/>
        </w:numPr>
        <w:autoSpaceDE w:val="0"/>
        <w:autoSpaceDN w:val="0"/>
        <w:adjustRightInd w:val="0"/>
        <w:spacing w:after="0" w:line="288" w:lineRule="auto"/>
        <w:ind w:left="709" w:right="53"/>
        <w:contextualSpacing/>
        <w:jc w:val="both"/>
        <w:rPr>
          <w:rFonts w:ascii="Cambria" w:hAnsi="Cambria"/>
          <w:b/>
          <w:sz w:val="24"/>
          <w:szCs w:val="24"/>
        </w:rPr>
      </w:pPr>
      <w:r w:rsidRPr="00447BB3">
        <w:rPr>
          <w:rFonts w:ascii="Cambria" w:hAnsi="Cambria"/>
          <w:b/>
          <w:sz w:val="24"/>
          <w:szCs w:val="24"/>
        </w:rPr>
        <w:t>OPIS PRZEDMIOTU ZAMÓWIENIA</w:t>
      </w:r>
    </w:p>
    <w:p w14:paraId="1F72FD4A"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p>
    <w:p w14:paraId="0825C5B2" w14:textId="2170EDEA" w:rsidR="00844015" w:rsidRPr="00447BB3" w:rsidRDefault="00844015"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t>1.</w:t>
      </w:r>
      <w:r w:rsidRPr="00447BB3">
        <w:rPr>
          <w:rFonts w:ascii="Cambria" w:hAnsi="Cambria"/>
          <w:sz w:val="24"/>
          <w:szCs w:val="24"/>
        </w:rPr>
        <w:t xml:space="preserve"> Kody CPV</w:t>
      </w:r>
    </w:p>
    <w:p w14:paraId="1529CCA5" w14:textId="77777777" w:rsidR="00844015" w:rsidRPr="00447BB3" w:rsidRDefault="00844015" w:rsidP="006274A5">
      <w:pPr>
        <w:autoSpaceDE w:val="0"/>
        <w:autoSpaceDN w:val="0"/>
        <w:adjustRightInd w:val="0"/>
        <w:spacing w:after="0" w:line="288" w:lineRule="auto"/>
        <w:ind w:right="53"/>
        <w:jc w:val="both"/>
        <w:rPr>
          <w:rFonts w:ascii="Cambria" w:hAnsi="Cambria"/>
          <w:sz w:val="24"/>
          <w:szCs w:val="24"/>
        </w:rPr>
      </w:pPr>
    </w:p>
    <w:p w14:paraId="196BC711"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Nazwa i kod określone we Wspólnym Słowniku Zamówień</w:t>
      </w:r>
      <w:r w:rsidRPr="00447BB3">
        <w:rPr>
          <w:rFonts w:ascii="Cambria" w:hAnsi="Cambria"/>
          <w:b/>
          <w:sz w:val="24"/>
          <w:szCs w:val="24"/>
        </w:rPr>
        <w:t xml:space="preserve"> </w:t>
      </w:r>
      <w:r w:rsidRPr="00447BB3">
        <w:rPr>
          <w:rFonts w:ascii="Cambria" w:hAnsi="Cambria"/>
          <w:sz w:val="24"/>
          <w:szCs w:val="24"/>
        </w:rPr>
        <w:t>(CPV):</w:t>
      </w:r>
    </w:p>
    <w:p w14:paraId="46123B78" w14:textId="745A6C7C" w:rsidR="00844015" w:rsidRPr="00447BB3" w:rsidRDefault="00844015"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CPV: 85312320-8 - usługi doradztwa,</w:t>
      </w:r>
    </w:p>
    <w:p w14:paraId="52B7E079" w14:textId="3E489510" w:rsidR="00E95545" w:rsidRPr="00447BB3" w:rsidRDefault="00E95545"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CPV: 80570000-0 - usługi szkolenia w dziedzinie rozwoju osobistego,</w:t>
      </w:r>
    </w:p>
    <w:p w14:paraId="01A201BB"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CPV: 80000000-4 - Usługi edukacyjne i szkoleniowe,</w:t>
      </w:r>
    </w:p>
    <w:p w14:paraId="235F4D93" w14:textId="63783368" w:rsidR="009E76CD" w:rsidRPr="00447BB3" w:rsidRDefault="009E76CD"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CPV: 80400000-8 - Usługi edukacji osób dorosłych oraz inne</w:t>
      </w:r>
    </w:p>
    <w:p w14:paraId="0FF6F2C4" w14:textId="77777777" w:rsidR="00B006A0" w:rsidRPr="00447BB3" w:rsidRDefault="00B006A0" w:rsidP="006274A5">
      <w:pPr>
        <w:autoSpaceDE w:val="0"/>
        <w:autoSpaceDN w:val="0"/>
        <w:adjustRightInd w:val="0"/>
        <w:spacing w:after="0" w:line="288" w:lineRule="auto"/>
        <w:ind w:right="53"/>
        <w:jc w:val="both"/>
        <w:rPr>
          <w:rFonts w:ascii="Cambria" w:hAnsi="Cambria"/>
          <w:sz w:val="24"/>
          <w:szCs w:val="24"/>
        </w:rPr>
      </w:pPr>
    </w:p>
    <w:p w14:paraId="65C5921C" w14:textId="05F43273" w:rsidR="003C3112" w:rsidRPr="00447BB3" w:rsidRDefault="003C3112"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t>2.</w:t>
      </w:r>
      <w:r w:rsidRPr="00447BB3">
        <w:rPr>
          <w:rFonts w:ascii="Cambria" w:hAnsi="Cambria"/>
          <w:sz w:val="24"/>
          <w:szCs w:val="24"/>
        </w:rPr>
        <w:t xml:space="preserve"> Krótki opis </w:t>
      </w:r>
      <w:r w:rsidR="00D90F0E" w:rsidRPr="00447BB3">
        <w:rPr>
          <w:rFonts w:ascii="Cambria" w:hAnsi="Cambria"/>
          <w:sz w:val="24"/>
          <w:szCs w:val="24"/>
        </w:rPr>
        <w:t>P</w:t>
      </w:r>
      <w:r w:rsidRPr="00447BB3">
        <w:rPr>
          <w:rFonts w:ascii="Cambria" w:hAnsi="Cambria"/>
          <w:sz w:val="24"/>
          <w:szCs w:val="24"/>
        </w:rPr>
        <w:t>rojektu realizowanego przez Zamawiającego</w:t>
      </w:r>
    </w:p>
    <w:p w14:paraId="7983CEF8" w14:textId="00299DD7" w:rsidR="003C3112" w:rsidRPr="00447BB3" w:rsidRDefault="003C3112" w:rsidP="006274A5">
      <w:pPr>
        <w:autoSpaceDE w:val="0"/>
        <w:autoSpaceDN w:val="0"/>
        <w:adjustRightInd w:val="0"/>
        <w:spacing w:after="0" w:line="288" w:lineRule="auto"/>
        <w:ind w:right="53"/>
        <w:jc w:val="both"/>
        <w:rPr>
          <w:rFonts w:ascii="Cambria" w:hAnsi="Cambria"/>
          <w:sz w:val="24"/>
          <w:szCs w:val="24"/>
        </w:rPr>
      </w:pPr>
    </w:p>
    <w:p w14:paraId="0A950F88" w14:textId="127D666A" w:rsidR="003C3112" w:rsidRPr="00447BB3" w:rsidRDefault="003C3112"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 xml:space="preserve">Celem Projektu realizowanego przez Zamawiającego jest </w:t>
      </w:r>
      <w:r w:rsidR="00173EBB">
        <w:rPr>
          <w:rFonts w:ascii="Cambria" w:hAnsi="Cambria"/>
          <w:sz w:val="24"/>
          <w:szCs w:val="24"/>
        </w:rPr>
        <w:t>nabycie/</w:t>
      </w:r>
      <w:r w:rsidRPr="00447BB3">
        <w:rPr>
          <w:rFonts w:ascii="Cambria" w:hAnsi="Cambria"/>
          <w:sz w:val="24"/>
          <w:szCs w:val="24"/>
        </w:rPr>
        <w:t xml:space="preserve">podniesienie </w:t>
      </w:r>
      <w:r w:rsidR="00E97051" w:rsidRPr="00447BB3">
        <w:rPr>
          <w:rFonts w:ascii="Cambria" w:hAnsi="Cambria"/>
          <w:sz w:val="24"/>
          <w:szCs w:val="24"/>
        </w:rPr>
        <w:t>kompetencji cyfrowych i społecznych</w:t>
      </w:r>
      <w:r w:rsidRPr="00447BB3">
        <w:rPr>
          <w:rFonts w:ascii="Cambria" w:hAnsi="Cambria"/>
          <w:sz w:val="24"/>
          <w:szCs w:val="24"/>
        </w:rPr>
        <w:t xml:space="preserve"> Uczestników Projektu.</w:t>
      </w:r>
    </w:p>
    <w:p w14:paraId="0A893BA2" w14:textId="77777777" w:rsidR="00D85E85" w:rsidRPr="00447BB3" w:rsidRDefault="00D85E85" w:rsidP="006274A5">
      <w:pPr>
        <w:autoSpaceDE w:val="0"/>
        <w:autoSpaceDN w:val="0"/>
        <w:adjustRightInd w:val="0"/>
        <w:spacing w:after="0" w:line="288" w:lineRule="auto"/>
        <w:ind w:right="53"/>
        <w:jc w:val="both"/>
        <w:rPr>
          <w:rFonts w:ascii="Cambria" w:hAnsi="Cambria"/>
          <w:sz w:val="24"/>
          <w:szCs w:val="24"/>
        </w:rPr>
      </w:pPr>
    </w:p>
    <w:p w14:paraId="2C5B90D6" w14:textId="5AC8FDBC" w:rsidR="00D85E85" w:rsidRPr="00447BB3" w:rsidRDefault="00D85E85"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Wsparcie Uczestników Projektu obejm</w:t>
      </w:r>
      <w:r w:rsidR="005A0898" w:rsidRPr="00447BB3">
        <w:rPr>
          <w:rFonts w:ascii="Cambria" w:hAnsi="Cambria"/>
          <w:sz w:val="24"/>
          <w:szCs w:val="24"/>
        </w:rPr>
        <w:t>ować będzie m.in.</w:t>
      </w:r>
      <w:r w:rsidRPr="00447BB3">
        <w:rPr>
          <w:rFonts w:ascii="Cambria" w:hAnsi="Cambria"/>
          <w:sz w:val="24"/>
          <w:szCs w:val="24"/>
        </w:rPr>
        <w:t>: 1) indywidualną diagnozę (ocenę) posiadanych umiejętności, 2) dopasowan</w:t>
      </w:r>
      <w:r w:rsidR="003D3043" w:rsidRPr="00447BB3">
        <w:rPr>
          <w:rFonts w:ascii="Cambria" w:hAnsi="Cambria"/>
          <w:sz w:val="24"/>
          <w:szCs w:val="24"/>
        </w:rPr>
        <w:t>e</w:t>
      </w:r>
      <w:r w:rsidRPr="00447BB3">
        <w:rPr>
          <w:rFonts w:ascii="Cambria" w:hAnsi="Cambria"/>
          <w:sz w:val="24"/>
          <w:szCs w:val="24"/>
        </w:rPr>
        <w:t xml:space="preserve"> i elastyczn</w:t>
      </w:r>
      <w:r w:rsidR="003D3043" w:rsidRPr="00447BB3">
        <w:rPr>
          <w:rFonts w:ascii="Cambria" w:hAnsi="Cambria"/>
          <w:sz w:val="24"/>
          <w:szCs w:val="24"/>
        </w:rPr>
        <w:t>e</w:t>
      </w:r>
      <w:r w:rsidRPr="00447BB3">
        <w:rPr>
          <w:rFonts w:ascii="Cambria" w:hAnsi="Cambria"/>
          <w:sz w:val="24"/>
          <w:szCs w:val="24"/>
        </w:rPr>
        <w:t xml:space="preserve"> </w:t>
      </w:r>
      <w:r w:rsidR="003D3043" w:rsidRPr="00447BB3">
        <w:rPr>
          <w:rFonts w:ascii="Cambria" w:hAnsi="Cambria"/>
          <w:sz w:val="24"/>
          <w:szCs w:val="24"/>
        </w:rPr>
        <w:t>wsparcie edukacyjne</w:t>
      </w:r>
      <w:r w:rsidRPr="00447BB3">
        <w:rPr>
          <w:rFonts w:ascii="Cambria" w:hAnsi="Cambria"/>
          <w:sz w:val="24"/>
          <w:szCs w:val="24"/>
        </w:rPr>
        <w:t>, zgodn</w:t>
      </w:r>
      <w:r w:rsidR="003D3043" w:rsidRPr="00447BB3">
        <w:rPr>
          <w:rFonts w:ascii="Cambria" w:hAnsi="Cambria"/>
          <w:sz w:val="24"/>
          <w:szCs w:val="24"/>
        </w:rPr>
        <w:t>e</w:t>
      </w:r>
      <w:r w:rsidRPr="00447BB3">
        <w:rPr>
          <w:rFonts w:ascii="Cambria" w:hAnsi="Cambria"/>
          <w:sz w:val="24"/>
          <w:szCs w:val="24"/>
        </w:rPr>
        <w:t xml:space="preserve"> z wynikami diagnozy</w:t>
      </w:r>
      <w:r w:rsidR="002D67B5" w:rsidRPr="00447BB3">
        <w:rPr>
          <w:rFonts w:ascii="Cambria" w:hAnsi="Cambria"/>
          <w:sz w:val="24"/>
          <w:szCs w:val="24"/>
        </w:rPr>
        <w:t>, wspart</w:t>
      </w:r>
      <w:r w:rsidR="003D3043" w:rsidRPr="00447BB3">
        <w:rPr>
          <w:rFonts w:ascii="Cambria" w:hAnsi="Cambria"/>
          <w:sz w:val="24"/>
          <w:szCs w:val="24"/>
        </w:rPr>
        <w:t>e</w:t>
      </w:r>
      <w:r w:rsidR="002D67B5" w:rsidRPr="00447BB3">
        <w:rPr>
          <w:rFonts w:ascii="Cambria" w:hAnsi="Cambria"/>
          <w:sz w:val="24"/>
          <w:szCs w:val="24"/>
        </w:rPr>
        <w:t xml:space="preserve"> usługami </w:t>
      </w:r>
      <w:r w:rsidR="008305A4" w:rsidRPr="00447BB3">
        <w:rPr>
          <w:rFonts w:ascii="Cambria" w:hAnsi="Cambria"/>
          <w:sz w:val="24"/>
          <w:szCs w:val="24"/>
        </w:rPr>
        <w:t>doradczo-</w:t>
      </w:r>
      <w:r w:rsidR="002D67B5" w:rsidRPr="00447BB3">
        <w:rPr>
          <w:rFonts w:ascii="Cambria" w:hAnsi="Cambria"/>
          <w:sz w:val="24"/>
          <w:szCs w:val="24"/>
        </w:rPr>
        <w:t>mentoringowymi oraz</w:t>
      </w:r>
      <w:r w:rsidRPr="00447BB3">
        <w:rPr>
          <w:rFonts w:ascii="Cambria" w:hAnsi="Cambria"/>
          <w:sz w:val="24"/>
          <w:szCs w:val="24"/>
        </w:rPr>
        <w:t xml:space="preserve"> 3) walidację nabytych umiejętności</w:t>
      </w:r>
      <w:r w:rsidR="002D67B5" w:rsidRPr="00447BB3">
        <w:rPr>
          <w:rFonts w:ascii="Cambria" w:hAnsi="Cambria"/>
          <w:sz w:val="24"/>
          <w:szCs w:val="24"/>
        </w:rPr>
        <w:t xml:space="preserve"> i doradztwo </w:t>
      </w:r>
      <w:r w:rsidR="00E5016B" w:rsidRPr="00447BB3">
        <w:rPr>
          <w:rFonts w:ascii="Cambria" w:hAnsi="Cambria"/>
          <w:sz w:val="24"/>
          <w:szCs w:val="24"/>
        </w:rPr>
        <w:t>powalidacyjne</w:t>
      </w:r>
      <w:r w:rsidRPr="00447BB3">
        <w:rPr>
          <w:rFonts w:ascii="Cambria" w:hAnsi="Cambria"/>
          <w:sz w:val="24"/>
          <w:szCs w:val="24"/>
        </w:rPr>
        <w:t>. W ramach wsparcia</w:t>
      </w:r>
      <w:r w:rsidR="003D3043" w:rsidRPr="00447BB3">
        <w:rPr>
          <w:rFonts w:ascii="Cambria" w:hAnsi="Cambria"/>
          <w:sz w:val="24"/>
          <w:szCs w:val="24"/>
        </w:rPr>
        <w:t xml:space="preserve"> edukacyjnego</w:t>
      </w:r>
      <w:r w:rsidRPr="00447BB3">
        <w:rPr>
          <w:rFonts w:ascii="Cambria" w:hAnsi="Cambria"/>
          <w:sz w:val="24"/>
          <w:szCs w:val="24"/>
        </w:rPr>
        <w:t xml:space="preserve"> Uczestnicy Projekt</w:t>
      </w:r>
      <w:r w:rsidR="00E5016B" w:rsidRPr="00447BB3">
        <w:rPr>
          <w:rFonts w:ascii="Cambria" w:hAnsi="Cambria"/>
          <w:sz w:val="24"/>
          <w:szCs w:val="24"/>
        </w:rPr>
        <w:t>u</w:t>
      </w:r>
      <w:r w:rsidRPr="00447BB3">
        <w:rPr>
          <w:rFonts w:ascii="Cambria" w:hAnsi="Cambria"/>
          <w:sz w:val="24"/>
          <w:szCs w:val="24"/>
        </w:rPr>
        <w:t xml:space="preserve"> wezmą udział w </w:t>
      </w:r>
      <w:r w:rsidR="005A0898" w:rsidRPr="00447BB3">
        <w:rPr>
          <w:rFonts w:ascii="Cambria" w:hAnsi="Cambria"/>
          <w:sz w:val="24"/>
          <w:szCs w:val="24"/>
        </w:rPr>
        <w:t>szkoleniach z kompetencji cyfrowych zgodnych z ramą DIGCOMP zakończonych zewnętrznym egzaminem certyfikującym.</w:t>
      </w:r>
    </w:p>
    <w:p w14:paraId="7D9F8D71" w14:textId="77777777" w:rsidR="00D85E85" w:rsidRPr="00447BB3" w:rsidRDefault="00D85E85" w:rsidP="006274A5">
      <w:pPr>
        <w:autoSpaceDE w:val="0"/>
        <w:autoSpaceDN w:val="0"/>
        <w:adjustRightInd w:val="0"/>
        <w:spacing w:after="0" w:line="288" w:lineRule="auto"/>
        <w:ind w:right="53"/>
        <w:jc w:val="both"/>
        <w:rPr>
          <w:rFonts w:ascii="Cambria" w:hAnsi="Cambria"/>
          <w:sz w:val="24"/>
          <w:szCs w:val="24"/>
        </w:rPr>
      </w:pPr>
    </w:p>
    <w:p w14:paraId="430B53AE" w14:textId="02A8EE5F" w:rsidR="008B263B" w:rsidRPr="00707B1F" w:rsidRDefault="008B263B" w:rsidP="008B263B">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Uczestnicy Projektu: osoby dorosłe w wieku 18+ o niskich umiejętnościach</w:t>
      </w:r>
      <w:r>
        <w:rPr>
          <w:rFonts w:ascii="Cambria" w:hAnsi="Cambria"/>
          <w:sz w:val="24"/>
          <w:szCs w:val="24"/>
        </w:rPr>
        <w:t xml:space="preserve"> lub </w:t>
      </w:r>
      <w:r w:rsidRPr="00707B1F">
        <w:rPr>
          <w:rFonts w:ascii="Cambria" w:hAnsi="Cambria"/>
          <w:sz w:val="24"/>
          <w:szCs w:val="24"/>
        </w:rPr>
        <w:t>kompetencjach podstawowych, które pracują lub zamieszkują na obszarze województwa łódzkiego, z czego:</w:t>
      </w:r>
    </w:p>
    <w:p w14:paraId="249602AB" w14:textId="77777777" w:rsidR="008B263B" w:rsidRPr="00707B1F" w:rsidRDefault="008B263B" w:rsidP="008B263B">
      <w:pPr>
        <w:pStyle w:val="Akapitzlist"/>
        <w:numPr>
          <w:ilvl w:val="0"/>
          <w:numId w:val="31"/>
        </w:numPr>
        <w:autoSpaceDE w:val="0"/>
        <w:autoSpaceDN w:val="0"/>
        <w:adjustRightInd w:val="0"/>
        <w:spacing w:after="0" w:line="288" w:lineRule="auto"/>
        <w:ind w:right="53"/>
        <w:jc w:val="both"/>
        <w:rPr>
          <w:rFonts w:ascii="Cambria" w:hAnsi="Cambria"/>
          <w:sz w:val="24"/>
          <w:szCs w:val="24"/>
        </w:rPr>
      </w:pPr>
      <w:r w:rsidRPr="00707B1F">
        <w:rPr>
          <w:rFonts w:ascii="Cambria" w:hAnsi="Cambria"/>
          <w:sz w:val="24"/>
          <w:szCs w:val="24"/>
        </w:rPr>
        <w:t>co najmniej 20% zamieszkuje na obszarach wiejskich,</w:t>
      </w:r>
    </w:p>
    <w:p w14:paraId="29F12666" w14:textId="5E154907" w:rsidR="008B263B" w:rsidRPr="00707B1F" w:rsidRDefault="008B263B" w:rsidP="008B263B">
      <w:pPr>
        <w:pStyle w:val="Akapitzlist"/>
        <w:numPr>
          <w:ilvl w:val="0"/>
          <w:numId w:val="31"/>
        </w:numPr>
        <w:autoSpaceDE w:val="0"/>
        <w:autoSpaceDN w:val="0"/>
        <w:adjustRightInd w:val="0"/>
        <w:spacing w:after="0" w:line="288" w:lineRule="auto"/>
        <w:ind w:right="53"/>
        <w:jc w:val="both"/>
        <w:rPr>
          <w:rFonts w:ascii="Cambria" w:hAnsi="Cambria"/>
          <w:sz w:val="24"/>
          <w:szCs w:val="24"/>
        </w:rPr>
      </w:pPr>
      <w:r w:rsidRPr="00707B1F">
        <w:rPr>
          <w:rFonts w:ascii="Cambria" w:hAnsi="Cambria"/>
          <w:sz w:val="24"/>
          <w:szCs w:val="24"/>
        </w:rPr>
        <w:t xml:space="preserve">co najmniej </w:t>
      </w:r>
      <w:r w:rsidR="00A55DE2" w:rsidRPr="00707B1F">
        <w:rPr>
          <w:rFonts w:ascii="Cambria" w:hAnsi="Cambria"/>
          <w:sz w:val="24"/>
          <w:szCs w:val="24"/>
        </w:rPr>
        <w:t>20</w:t>
      </w:r>
      <w:r w:rsidRPr="00707B1F">
        <w:rPr>
          <w:rFonts w:ascii="Cambria" w:hAnsi="Cambria"/>
          <w:sz w:val="24"/>
          <w:szCs w:val="24"/>
        </w:rPr>
        <w:t xml:space="preserve">% </w:t>
      </w:r>
      <w:r w:rsidR="00A55DE2" w:rsidRPr="00707B1F">
        <w:rPr>
          <w:rFonts w:ascii="Cambria" w:hAnsi="Cambria"/>
          <w:sz w:val="24"/>
          <w:szCs w:val="24"/>
        </w:rPr>
        <w:t>to osoby z niepełnosprawnościami</w:t>
      </w:r>
      <w:r w:rsidRPr="00707B1F">
        <w:rPr>
          <w:rFonts w:ascii="Cambria" w:hAnsi="Cambria"/>
          <w:sz w:val="24"/>
          <w:szCs w:val="24"/>
        </w:rPr>
        <w:t>,</w:t>
      </w:r>
    </w:p>
    <w:p w14:paraId="235AED73" w14:textId="77777777" w:rsidR="008B263B" w:rsidRPr="00707B1F" w:rsidRDefault="008B263B" w:rsidP="008B263B">
      <w:pPr>
        <w:pStyle w:val="Akapitzlist"/>
        <w:numPr>
          <w:ilvl w:val="0"/>
          <w:numId w:val="31"/>
        </w:numPr>
        <w:autoSpaceDE w:val="0"/>
        <w:autoSpaceDN w:val="0"/>
        <w:adjustRightInd w:val="0"/>
        <w:spacing w:after="0" w:line="288" w:lineRule="auto"/>
        <w:ind w:right="53"/>
        <w:jc w:val="both"/>
        <w:rPr>
          <w:rFonts w:ascii="Cambria" w:hAnsi="Cambria"/>
          <w:sz w:val="24"/>
          <w:szCs w:val="24"/>
        </w:rPr>
      </w:pPr>
      <w:r w:rsidRPr="00707B1F">
        <w:rPr>
          <w:rFonts w:ascii="Cambria" w:hAnsi="Cambria"/>
          <w:sz w:val="24"/>
          <w:szCs w:val="24"/>
        </w:rPr>
        <w:t>co najmniej 20% to osoby w wieku 50+.</w:t>
      </w:r>
    </w:p>
    <w:p w14:paraId="1F2289B1" w14:textId="77777777" w:rsidR="003C3112" w:rsidRPr="00447BB3" w:rsidRDefault="003C3112" w:rsidP="006274A5">
      <w:pPr>
        <w:autoSpaceDE w:val="0"/>
        <w:autoSpaceDN w:val="0"/>
        <w:adjustRightInd w:val="0"/>
        <w:spacing w:after="0" w:line="288" w:lineRule="auto"/>
        <w:ind w:right="53"/>
        <w:jc w:val="both"/>
        <w:rPr>
          <w:rFonts w:ascii="Cambria" w:hAnsi="Cambria"/>
          <w:sz w:val="24"/>
          <w:szCs w:val="24"/>
        </w:rPr>
      </w:pPr>
    </w:p>
    <w:p w14:paraId="63B1EFA7" w14:textId="12ED6AFF" w:rsidR="00844015" w:rsidRPr="00447BB3" w:rsidRDefault="00A96A03"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t>3</w:t>
      </w:r>
      <w:r w:rsidR="00844015" w:rsidRPr="00447BB3">
        <w:rPr>
          <w:rFonts w:ascii="Cambria" w:hAnsi="Cambria"/>
          <w:b/>
          <w:bCs/>
          <w:sz w:val="24"/>
          <w:szCs w:val="24"/>
        </w:rPr>
        <w:t>.</w:t>
      </w:r>
      <w:r w:rsidR="00844015" w:rsidRPr="00447BB3">
        <w:rPr>
          <w:rFonts w:ascii="Cambria" w:hAnsi="Cambria"/>
          <w:sz w:val="24"/>
          <w:szCs w:val="24"/>
        </w:rPr>
        <w:t xml:space="preserve"> Szczegółowy opis przedmiotu zamówienia</w:t>
      </w:r>
    </w:p>
    <w:p w14:paraId="44B3C18E" w14:textId="77777777" w:rsidR="00844015" w:rsidRPr="00447BB3" w:rsidRDefault="00844015" w:rsidP="006274A5">
      <w:pPr>
        <w:autoSpaceDE w:val="0"/>
        <w:autoSpaceDN w:val="0"/>
        <w:adjustRightInd w:val="0"/>
        <w:spacing w:after="0" w:line="288" w:lineRule="auto"/>
        <w:ind w:right="53"/>
        <w:jc w:val="both"/>
        <w:rPr>
          <w:rFonts w:ascii="Cambria" w:hAnsi="Cambria"/>
          <w:sz w:val="24"/>
          <w:szCs w:val="24"/>
        </w:rPr>
      </w:pPr>
    </w:p>
    <w:p w14:paraId="297C69DA" w14:textId="05C8799D" w:rsidR="00844015" w:rsidRPr="00447BB3" w:rsidRDefault="0049603B" w:rsidP="006274A5">
      <w:pPr>
        <w:autoSpaceDE w:val="0"/>
        <w:autoSpaceDN w:val="0"/>
        <w:adjustRightInd w:val="0"/>
        <w:spacing w:after="0" w:line="288" w:lineRule="auto"/>
        <w:ind w:right="53"/>
        <w:jc w:val="both"/>
        <w:rPr>
          <w:rFonts w:ascii="Cambria" w:hAnsi="Cambria"/>
          <w:sz w:val="24"/>
          <w:szCs w:val="24"/>
        </w:rPr>
      </w:pPr>
      <w:r>
        <w:rPr>
          <w:rFonts w:ascii="Cambria" w:hAnsi="Cambria"/>
          <w:sz w:val="24"/>
          <w:szCs w:val="24"/>
        </w:rPr>
        <w:t>W ramach niniejsze</w:t>
      </w:r>
      <w:r w:rsidR="00832E4E">
        <w:rPr>
          <w:rFonts w:ascii="Cambria" w:hAnsi="Cambria"/>
          <w:sz w:val="24"/>
          <w:szCs w:val="24"/>
        </w:rPr>
        <w:t>go</w:t>
      </w:r>
      <w:r>
        <w:rPr>
          <w:rFonts w:ascii="Cambria" w:hAnsi="Cambria"/>
          <w:sz w:val="24"/>
          <w:szCs w:val="24"/>
        </w:rPr>
        <w:t xml:space="preserve"> Zapytania Ofertowego, </w:t>
      </w:r>
      <w:r w:rsidR="006274A5" w:rsidRPr="00447BB3">
        <w:rPr>
          <w:rFonts w:ascii="Cambria" w:hAnsi="Cambria"/>
          <w:sz w:val="24"/>
          <w:szCs w:val="24"/>
        </w:rPr>
        <w:t xml:space="preserve">Zamawiający przewiduje </w:t>
      </w:r>
      <w:r w:rsidR="00A66E66">
        <w:rPr>
          <w:rFonts w:ascii="Cambria" w:hAnsi="Cambria"/>
          <w:sz w:val="24"/>
          <w:szCs w:val="24"/>
        </w:rPr>
        <w:t>2</w:t>
      </w:r>
      <w:r w:rsidR="00A66E66" w:rsidRPr="00447BB3">
        <w:rPr>
          <w:rFonts w:ascii="Cambria" w:hAnsi="Cambria"/>
          <w:sz w:val="24"/>
          <w:szCs w:val="24"/>
        </w:rPr>
        <w:t xml:space="preserve"> </w:t>
      </w:r>
      <w:r w:rsidR="006274A5" w:rsidRPr="00447BB3">
        <w:rPr>
          <w:rFonts w:ascii="Cambria" w:hAnsi="Cambria"/>
          <w:sz w:val="24"/>
          <w:szCs w:val="24"/>
        </w:rPr>
        <w:t>rodzaje usług doradztwa zawodowego do przeprowadzenia (</w:t>
      </w:r>
      <w:r w:rsidR="00A66E66">
        <w:rPr>
          <w:rFonts w:ascii="Cambria" w:hAnsi="Cambria"/>
          <w:sz w:val="24"/>
          <w:szCs w:val="24"/>
        </w:rPr>
        <w:t>2</w:t>
      </w:r>
      <w:r w:rsidR="00A66E66" w:rsidRPr="00447BB3">
        <w:rPr>
          <w:rFonts w:ascii="Cambria" w:hAnsi="Cambria"/>
          <w:sz w:val="24"/>
          <w:szCs w:val="24"/>
        </w:rPr>
        <w:t xml:space="preserve"> </w:t>
      </w:r>
      <w:r w:rsidR="006274A5" w:rsidRPr="00447BB3">
        <w:rPr>
          <w:rFonts w:ascii="Cambria" w:hAnsi="Cambria"/>
          <w:sz w:val="24"/>
          <w:szCs w:val="24"/>
        </w:rPr>
        <w:t>części zamówienia), tj.</w:t>
      </w:r>
      <w:r w:rsidR="00844015" w:rsidRPr="00447BB3">
        <w:rPr>
          <w:rFonts w:ascii="Cambria" w:hAnsi="Cambria"/>
          <w:sz w:val="24"/>
          <w:szCs w:val="24"/>
        </w:rPr>
        <w:t xml:space="preserve"> usług doradztwa zawodowego</w:t>
      </w:r>
      <w:r w:rsidR="002D67B5" w:rsidRPr="00447BB3">
        <w:rPr>
          <w:rFonts w:ascii="Cambria" w:hAnsi="Cambria"/>
          <w:sz w:val="24"/>
          <w:szCs w:val="24"/>
        </w:rPr>
        <w:t xml:space="preserve"> w postaci</w:t>
      </w:r>
      <w:r w:rsidR="00844015" w:rsidRPr="00447BB3">
        <w:rPr>
          <w:rFonts w:ascii="Cambria" w:hAnsi="Cambria"/>
          <w:sz w:val="24"/>
          <w:szCs w:val="24"/>
        </w:rPr>
        <w:t>:</w:t>
      </w:r>
    </w:p>
    <w:p w14:paraId="24F5A4DE" w14:textId="6AB49C58" w:rsidR="00844015" w:rsidRPr="00447BB3" w:rsidRDefault="00844015" w:rsidP="006274A5">
      <w:pPr>
        <w:numPr>
          <w:ilvl w:val="0"/>
          <w:numId w:val="23"/>
        </w:num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diagnozy Uczestników Projektu;</w:t>
      </w:r>
    </w:p>
    <w:p w14:paraId="544F72A7" w14:textId="1FD38A97" w:rsidR="00844015" w:rsidRPr="00447BB3" w:rsidRDefault="00F473F4" w:rsidP="006274A5">
      <w:pPr>
        <w:numPr>
          <w:ilvl w:val="0"/>
          <w:numId w:val="23"/>
        </w:num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doradztwa po zakończeniu procesu walidacji.</w:t>
      </w:r>
    </w:p>
    <w:p w14:paraId="41D9D1D2" w14:textId="4D2BD047" w:rsidR="006274A5" w:rsidRPr="00447BB3" w:rsidRDefault="006274A5"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(zarówno szkolenia</w:t>
      </w:r>
      <w:r w:rsidR="00A66E66">
        <w:rPr>
          <w:rFonts w:ascii="Cambria" w:hAnsi="Cambria"/>
          <w:sz w:val="24"/>
          <w:szCs w:val="24"/>
        </w:rPr>
        <w:t>,</w:t>
      </w:r>
      <w:r w:rsidRPr="00447BB3">
        <w:rPr>
          <w:rFonts w:ascii="Cambria" w:hAnsi="Cambria"/>
          <w:sz w:val="24"/>
          <w:szCs w:val="24"/>
        </w:rPr>
        <w:t xml:space="preserve"> przeprowadzenie egzaminów</w:t>
      </w:r>
      <w:r w:rsidR="00A66E66">
        <w:rPr>
          <w:rFonts w:ascii="Cambria" w:hAnsi="Cambria"/>
          <w:sz w:val="24"/>
          <w:szCs w:val="24"/>
        </w:rPr>
        <w:t xml:space="preserve"> jak i doradztwo/mentoring na wszystkich etapach procesu poprawy umiejętności</w:t>
      </w:r>
      <w:r w:rsidRPr="00447BB3">
        <w:rPr>
          <w:rFonts w:ascii="Cambria" w:hAnsi="Cambria"/>
          <w:sz w:val="24"/>
          <w:szCs w:val="24"/>
        </w:rPr>
        <w:t xml:space="preserve"> </w:t>
      </w:r>
      <w:r w:rsidRPr="00447BB3">
        <w:rPr>
          <w:rFonts w:ascii="Cambria" w:hAnsi="Cambria"/>
          <w:b/>
          <w:bCs/>
          <w:sz w:val="24"/>
          <w:szCs w:val="24"/>
          <w:u w:val="single"/>
        </w:rPr>
        <w:t>NIE</w:t>
      </w:r>
      <w:r w:rsidRPr="00447BB3">
        <w:rPr>
          <w:rFonts w:ascii="Cambria" w:hAnsi="Cambria"/>
          <w:sz w:val="24"/>
          <w:szCs w:val="24"/>
        </w:rPr>
        <w:t xml:space="preserve"> są przedmiotem niniejszego zapytania ofertowego)</w:t>
      </w:r>
    </w:p>
    <w:p w14:paraId="1A8BC1B8" w14:textId="77777777" w:rsidR="006274A5" w:rsidRPr="00447BB3" w:rsidRDefault="006274A5" w:rsidP="006274A5">
      <w:pPr>
        <w:autoSpaceDE w:val="0"/>
        <w:autoSpaceDN w:val="0"/>
        <w:adjustRightInd w:val="0"/>
        <w:spacing w:after="0" w:line="288" w:lineRule="auto"/>
        <w:ind w:right="53"/>
        <w:jc w:val="both"/>
        <w:rPr>
          <w:rFonts w:ascii="Cambria" w:hAnsi="Cambria"/>
          <w:sz w:val="24"/>
          <w:szCs w:val="24"/>
        </w:rPr>
      </w:pPr>
    </w:p>
    <w:p w14:paraId="5516EE47" w14:textId="3EC4AF74" w:rsidR="0000459B" w:rsidRPr="00447BB3" w:rsidRDefault="0000459B"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lastRenderedPageBreak/>
        <w:t>Każdy rodzaj w/w usług stanowi odrębną część zamówienia, na które Zamawiający dopuszcza możliwość składania ofert częściowych (na jedną lub więcej części). Zamawiający nie ogranicza liczby części, na które można złożyć ofertę. Jeden Oferent może złożyć ofertę na jedną lub większą liczbę części.</w:t>
      </w:r>
    </w:p>
    <w:p w14:paraId="27494788" w14:textId="77777777" w:rsidR="006274A5" w:rsidRPr="00447BB3" w:rsidRDefault="006274A5" w:rsidP="006274A5">
      <w:pPr>
        <w:autoSpaceDE w:val="0"/>
        <w:autoSpaceDN w:val="0"/>
        <w:adjustRightInd w:val="0"/>
        <w:spacing w:after="0" w:line="288" w:lineRule="auto"/>
        <w:ind w:right="53"/>
        <w:jc w:val="both"/>
        <w:rPr>
          <w:rFonts w:ascii="Cambria" w:hAnsi="Cambria"/>
          <w:sz w:val="24"/>
          <w:szCs w:val="24"/>
        </w:rPr>
      </w:pPr>
    </w:p>
    <w:p w14:paraId="4D40AEB1" w14:textId="2352249E" w:rsidR="006274A5" w:rsidRPr="00447BB3" w:rsidRDefault="006274A5" w:rsidP="006274A5">
      <w:pPr>
        <w:autoSpaceDE w:val="0"/>
        <w:autoSpaceDN w:val="0"/>
        <w:adjustRightInd w:val="0"/>
        <w:spacing w:after="0" w:line="288" w:lineRule="auto"/>
        <w:ind w:right="53"/>
        <w:jc w:val="both"/>
        <w:rPr>
          <w:rFonts w:ascii="Cambria" w:hAnsi="Cambria"/>
          <w:i/>
          <w:iCs/>
          <w:sz w:val="24"/>
          <w:szCs w:val="24"/>
        </w:rPr>
      </w:pPr>
      <w:r w:rsidRPr="00447BB3">
        <w:rPr>
          <w:rFonts w:ascii="Cambria" w:hAnsi="Cambria"/>
          <w:i/>
          <w:iCs/>
          <w:sz w:val="24"/>
          <w:szCs w:val="24"/>
        </w:rPr>
        <w:t xml:space="preserve">UWAGA: O ile z niniejszego Zapytania Ofertowego nie wynika co innego, informacje, opisy, wymogi, warunki, kryteria, zastrzeżenia itp. zawarte w niniejszym </w:t>
      </w:r>
      <w:r w:rsidR="0049603B">
        <w:rPr>
          <w:rFonts w:ascii="Cambria" w:hAnsi="Cambria"/>
          <w:i/>
          <w:iCs/>
          <w:sz w:val="24"/>
          <w:szCs w:val="24"/>
        </w:rPr>
        <w:t>Z</w:t>
      </w:r>
      <w:r w:rsidRPr="00447BB3">
        <w:rPr>
          <w:rFonts w:ascii="Cambria" w:hAnsi="Cambria"/>
          <w:i/>
          <w:iCs/>
          <w:sz w:val="24"/>
          <w:szCs w:val="24"/>
        </w:rPr>
        <w:t xml:space="preserve">apytaniu </w:t>
      </w:r>
      <w:r w:rsidR="0049603B">
        <w:rPr>
          <w:rFonts w:ascii="Cambria" w:hAnsi="Cambria"/>
          <w:i/>
          <w:iCs/>
          <w:sz w:val="24"/>
          <w:szCs w:val="24"/>
        </w:rPr>
        <w:t>O</w:t>
      </w:r>
      <w:r w:rsidRPr="00447BB3">
        <w:rPr>
          <w:rFonts w:ascii="Cambria" w:hAnsi="Cambria"/>
          <w:i/>
          <w:iCs/>
          <w:sz w:val="24"/>
          <w:szCs w:val="24"/>
        </w:rPr>
        <w:t xml:space="preserve">fertowym </w:t>
      </w:r>
      <w:r w:rsidR="0049603B">
        <w:rPr>
          <w:rFonts w:ascii="Cambria" w:hAnsi="Cambria"/>
          <w:i/>
          <w:iCs/>
          <w:sz w:val="24"/>
          <w:szCs w:val="24"/>
        </w:rPr>
        <w:t>są identyczne dla i dotyczą każdej części zamówienia</w:t>
      </w:r>
      <w:r w:rsidRPr="00447BB3">
        <w:rPr>
          <w:rFonts w:ascii="Cambria" w:hAnsi="Cambria"/>
          <w:i/>
          <w:iCs/>
          <w:sz w:val="24"/>
          <w:szCs w:val="24"/>
        </w:rPr>
        <w:t>.</w:t>
      </w:r>
    </w:p>
    <w:p w14:paraId="730C720A" w14:textId="77777777" w:rsidR="004B148E" w:rsidRPr="00447BB3" w:rsidRDefault="004B148E" w:rsidP="006274A5">
      <w:pPr>
        <w:autoSpaceDE w:val="0"/>
        <w:autoSpaceDN w:val="0"/>
        <w:adjustRightInd w:val="0"/>
        <w:spacing w:after="0" w:line="288" w:lineRule="auto"/>
        <w:ind w:right="53"/>
        <w:jc w:val="both"/>
        <w:rPr>
          <w:rFonts w:ascii="Cambria" w:hAnsi="Cambria"/>
          <w:sz w:val="24"/>
          <w:szCs w:val="24"/>
        </w:rPr>
      </w:pPr>
    </w:p>
    <w:p w14:paraId="0C27E8E1" w14:textId="021DEA5A" w:rsidR="00844015" w:rsidRPr="00447BB3" w:rsidRDefault="00A96A03"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t>3</w:t>
      </w:r>
      <w:r w:rsidR="00844015" w:rsidRPr="00447BB3">
        <w:rPr>
          <w:rFonts w:ascii="Cambria" w:hAnsi="Cambria"/>
          <w:b/>
          <w:bCs/>
          <w:sz w:val="24"/>
          <w:szCs w:val="24"/>
        </w:rPr>
        <w:t>.1</w:t>
      </w:r>
      <w:r w:rsidR="00844015" w:rsidRPr="00447BB3">
        <w:rPr>
          <w:rFonts w:ascii="Cambria" w:hAnsi="Cambria"/>
          <w:sz w:val="24"/>
          <w:szCs w:val="24"/>
        </w:rPr>
        <w:t xml:space="preserve"> </w:t>
      </w:r>
      <w:r w:rsidR="002D67B5" w:rsidRPr="00447BB3">
        <w:rPr>
          <w:rFonts w:ascii="Cambria" w:hAnsi="Cambria"/>
          <w:sz w:val="24"/>
          <w:szCs w:val="24"/>
        </w:rPr>
        <w:t>Diagnoza</w:t>
      </w:r>
      <w:r w:rsidR="00844015" w:rsidRPr="00447BB3">
        <w:rPr>
          <w:rFonts w:ascii="Cambria" w:hAnsi="Cambria"/>
          <w:sz w:val="24"/>
          <w:szCs w:val="24"/>
        </w:rPr>
        <w:t xml:space="preserve"> Uczestników Projektu</w:t>
      </w:r>
    </w:p>
    <w:p w14:paraId="54279117" w14:textId="77777777" w:rsidR="00844015" w:rsidRPr="00447BB3" w:rsidRDefault="00844015" w:rsidP="006274A5">
      <w:pPr>
        <w:autoSpaceDE w:val="0"/>
        <w:autoSpaceDN w:val="0"/>
        <w:adjustRightInd w:val="0"/>
        <w:spacing w:after="0" w:line="288" w:lineRule="auto"/>
        <w:ind w:right="53"/>
        <w:jc w:val="both"/>
        <w:rPr>
          <w:rFonts w:ascii="Cambria" w:hAnsi="Cambria"/>
          <w:sz w:val="24"/>
          <w:szCs w:val="24"/>
        </w:rPr>
      </w:pPr>
    </w:p>
    <w:p w14:paraId="04DF2906" w14:textId="19BD46CA" w:rsidR="00E80386" w:rsidRPr="00447BB3" w:rsidRDefault="002D67B5"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Diagnoza Uczestników Projekt</w:t>
      </w:r>
      <w:r w:rsidR="0049603B">
        <w:rPr>
          <w:rFonts w:ascii="Cambria" w:hAnsi="Cambria"/>
          <w:sz w:val="24"/>
          <w:szCs w:val="24"/>
        </w:rPr>
        <w:t>u</w:t>
      </w:r>
      <w:r w:rsidR="00E80386" w:rsidRPr="00447BB3">
        <w:rPr>
          <w:rFonts w:ascii="Cambria" w:hAnsi="Cambria"/>
          <w:sz w:val="24"/>
          <w:szCs w:val="24"/>
        </w:rPr>
        <w:t xml:space="preserve"> </w:t>
      </w:r>
      <w:r w:rsidRPr="00447BB3">
        <w:rPr>
          <w:rFonts w:ascii="Cambria" w:hAnsi="Cambria"/>
          <w:sz w:val="24"/>
          <w:szCs w:val="24"/>
        </w:rPr>
        <w:t>obejmuje</w:t>
      </w:r>
      <w:r w:rsidR="00E80386" w:rsidRPr="00447BB3">
        <w:rPr>
          <w:rFonts w:ascii="Cambria" w:hAnsi="Cambria"/>
          <w:sz w:val="24"/>
          <w:szCs w:val="24"/>
        </w:rPr>
        <w:t xml:space="preserve"> w szczególności:</w:t>
      </w:r>
    </w:p>
    <w:p w14:paraId="6014AD09" w14:textId="50671E8C" w:rsidR="00E80386" w:rsidRPr="00447BB3" w:rsidRDefault="00E80386" w:rsidP="006274A5">
      <w:pPr>
        <w:pStyle w:val="Akapitzlist"/>
        <w:numPr>
          <w:ilvl w:val="0"/>
          <w:numId w:val="24"/>
        </w:num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zbadanie umiejętności podstawowych i potrzeb Uczestników Projektu z zakresu kompetencji cyfrowych (z uwzględnieniem ich kompetencji społecznych, czynników motywujących i ewentualnych barier udziału w Projekcie), możliwości ich poprawy i przejścia oceny (np. audyt umiejętności, w celu określenia posiadanych umiejętności i potrzeb w zakresie ich poprawy), w tym z wykorzystaniem modelu Bilansu Kompetencji oraz przeprowadzeniem testu kompetencji cyfrowych Europass;</w:t>
      </w:r>
    </w:p>
    <w:p w14:paraId="75D997F6" w14:textId="76E2F2F3" w:rsidR="00E80386" w:rsidRPr="00447BB3" w:rsidRDefault="00E80386" w:rsidP="006274A5">
      <w:pPr>
        <w:pStyle w:val="Akapitzlist"/>
        <w:numPr>
          <w:ilvl w:val="0"/>
          <w:numId w:val="24"/>
        </w:num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opracowanie indywidualnego planu dalszych działań (rozwoju) dla każdego Uczestnika Projektu na podstawie w/w analiz, w tym określenie</w:t>
      </w:r>
      <w:r w:rsidR="008B263B">
        <w:rPr>
          <w:rFonts w:ascii="Cambria" w:hAnsi="Cambria"/>
          <w:sz w:val="24"/>
          <w:szCs w:val="24"/>
        </w:rPr>
        <w:t xml:space="preserve"> zasadności i ewentualnego</w:t>
      </w:r>
      <w:r w:rsidRPr="00447BB3">
        <w:rPr>
          <w:rFonts w:ascii="Cambria" w:hAnsi="Cambria"/>
          <w:sz w:val="24"/>
          <w:szCs w:val="24"/>
        </w:rPr>
        <w:t xml:space="preserve"> zalecanego zakresu</w:t>
      </w:r>
      <w:r w:rsidR="008B263B">
        <w:rPr>
          <w:rFonts w:ascii="Cambria" w:hAnsi="Cambria"/>
          <w:sz w:val="24"/>
          <w:szCs w:val="24"/>
        </w:rPr>
        <w:t xml:space="preserve"> dalszego wsparcia</w:t>
      </w:r>
      <w:r w:rsidRPr="00447BB3">
        <w:rPr>
          <w:rFonts w:ascii="Cambria" w:hAnsi="Cambria"/>
          <w:sz w:val="24"/>
          <w:szCs w:val="24"/>
        </w:rPr>
        <w:t xml:space="preserve"> </w:t>
      </w:r>
      <w:r w:rsidR="008B263B">
        <w:rPr>
          <w:rFonts w:ascii="Cambria" w:hAnsi="Cambria"/>
          <w:sz w:val="24"/>
          <w:szCs w:val="24"/>
        </w:rPr>
        <w:t>(</w:t>
      </w:r>
      <w:r w:rsidRPr="00447BB3">
        <w:rPr>
          <w:rFonts w:ascii="Cambria" w:hAnsi="Cambria"/>
          <w:sz w:val="24"/>
          <w:szCs w:val="24"/>
        </w:rPr>
        <w:t>szkoleń z kompetencji cyfrowych</w:t>
      </w:r>
      <w:r w:rsidR="008B263B">
        <w:rPr>
          <w:rFonts w:ascii="Cambria" w:hAnsi="Cambria"/>
          <w:sz w:val="24"/>
          <w:szCs w:val="24"/>
        </w:rPr>
        <w:t>)</w:t>
      </w:r>
      <w:r w:rsidR="0000459B" w:rsidRPr="00447BB3">
        <w:rPr>
          <w:rFonts w:ascii="Cambria" w:hAnsi="Cambria"/>
          <w:sz w:val="24"/>
          <w:szCs w:val="24"/>
        </w:rPr>
        <w:t xml:space="preserve"> oraz określenie </w:t>
      </w:r>
      <w:r w:rsidR="008B263B">
        <w:rPr>
          <w:rFonts w:ascii="Cambria" w:hAnsi="Cambria"/>
          <w:sz w:val="24"/>
          <w:szCs w:val="24"/>
        </w:rPr>
        <w:t xml:space="preserve">ewentualnego </w:t>
      </w:r>
      <w:r w:rsidR="0000459B" w:rsidRPr="00447BB3">
        <w:rPr>
          <w:rFonts w:ascii="Cambria" w:hAnsi="Cambria"/>
          <w:sz w:val="24"/>
          <w:szCs w:val="24"/>
        </w:rPr>
        <w:t>wymiaru i zakres</w:t>
      </w:r>
      <w:r w:rsidR="008B263B">
        <w:rPr>
          <w:rFonts w:ascii="Cambria" w:hAnsi="Cambria"/>
          <w:sz w:val="24"/>
          <w:szCs w:val="24"/>
        </w:rPr>
        <w:t>u</w:t>
      </w:r>
      <w:r w:rsidR="0000459B" w:rsidRPr="00447BB3">
        <w:rPr>
          <w:rFonts w:ascii="Cambria" w:hAnsi="Cambria"/>
          <w:sz w:val="24"/>
          <w:szCs w:val="24"/>
        </w:rPr>
        <w:t xml:space="preserve"> pozostałego wsparcia indywidualnego, w tym</w:t>
      </w:r>
      <w:r w:rsidRPr="00447BB3">
        <w:rPr>
          <w:rFonts w:ascii="Cambria" w:hAnsi="Cambria"/>
          <w:sz w:val="24"/>
          <w:szCs w:val="24"/>
        </w:rPr>
        <w:t xml:space="preserve"> oraz określenie zalecanego wymiaru i zakresu </w:t>
      </w:r>
      <w:r w:rsidR="0000459B" w:rsidRPr="00447BB3">
        <w:rPr>
          <w:rFonts w:ascii="Cambria" w:hAnsi="Cambria"/>
          <w:sz w:val="24"/>
          <w:szCs w:val="24"/>
        </w:rPr>
        <w:t>doradztwa/</w:t>
      </w:r>
      <w:r w:rsidRPr="00447BB3">
        <w:rPr>
          <w:rFonts w:ascii="Cambria" w:hAnsi="Cambria"/>
          <w:sz w:val="24"/>
          <w:szCs w:val="24"/>
        </w:rPr>
        <w:t>mentoringu</w:t>
      </w:r>
      <w:r w:rsidR="00DF028B" w:rsidRPr="00447BB3">
        <w:rPr>
          <w:rFonts w:ascii="Cambria" w:hAnsi="Cambria"/>
          <w:sz w:val="24"/>
          <w:szCs w:val="24"/>
        </w:rPr>
        <w:t>.</w:t>
      </w:r>
    </w:p>
    <w:p w14:paraId="1B3BC000" w14:textId="0EADB325" w:rsidR="00E67415" w:rsidRPr="00447BB3" w:rsidRDefault="00DF028B"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 xml:space="preserve">Wynikiem </w:t>
      </w:r>
      <w:r w:rsidR="002D67B5" w:rsidRPr="00447BB3">
        <w:rPr>
          <w:rFonts w:ascii="Cambria" w:hAnsi="Cambria"/>
          <w:sz w:val="24"/>
          <w:szCs w:val="24"/>
        </w:rPr>
        <w:t>diagnozy</w:t>
      </w:r>
      <w:r w:rsidRPr="00447BB3">
        <w:rPr>
          <w:rFonts w:ascii="Cambria" w:hAnsi="Cambria"/>
          <w:sz w:val="24"/>
          <w:szCs w:val="24"/>
        </w:rPr>
        <w:t xml:space="preserve"> dla każdego Uczestnika Projektu będzie m.in. Bilans Kompetencji, indywidualny plan rozwoju oraz wynik przeprowadzonego testu kompetencji cyfrowych Europass.</w:t>
      </w:r>
    </w:p>
    <w:p w14:paraId="5BAFF4D9" w14:textId="77777777" w:rsidR="00DF028B" w:rsidRPr="00447BB3" w:rsidRDefault="00DF028B" w:rsidP="006274A5">
      <w:pPr>
        <w:autoSpaceDE w:val="0"/>
        <w:autoSpaceDN w:val="0"/>
        <w:adjustRightInd w:val="0"/>
        <w:spacing w:after="0" w:line="288" w:lineRule="auto"/>
        <w:ind w:right="53"/>
        <w:jc w:val="both"/>
        <w:rPr>
          <w:rFonts w:ascii="Cambria" w:hAnsi="Cambria"/>
          <w:sz w:val="24"/>
          <w:szCs w:val="24"/>
        </w:rPr>
      </w:pPr>
    </w:p>
    <w:p w14:paraId="39FC9394" w14:textId="5439A19D" w:rsidR="00F473F4" w:rsidRPr="00447BB3" w:rsidRDefault="00A96A03"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t>3</w:t>
      </w:r>
      <w:r w:rsidR="00F473F4" w:rsidRPr="00447BB3">
        <w:rPr>
          <w:rFonts w:ascii="Cambria" w:hAnsi="Cambria"/>
          <w:b/>
          <w:bCs/>
          <w:sz w:val="24"/>
          <w:szCs w:val="24"/>
        </w:rPr>
        <w:t>.</w:t>
      </w:r>
      <w:r w:rsidR="00A66E66">
        <w:rPr>
          <w:rFonts w:ascii="Cambria" w:hAnsi="Cambria"/>
          <w:b/>
          <w:bCs/>
          <w:sz w:val="24"/>
          <w:szCs w:val="24"/>
        </w:rPr>
        <w:t>2</w:t>
      </w:r>
      <w:r w:rsidR="00F473F4" w:rsidRPr="00447BB3">
        <w:rPr>
          <w:rFonts w:ascii="Cambria" w:hAnsi="Cambria"/>
          <w:b/>
          <w:bCs/>
          <w:sz w:val="24"/>
          <w:szCs w:val="24"/>
        </w:rPr>
        <w:t>.</w:t>
      </w:r>
      <w:r w:rsidR="00F473F4" w:rsidRPr="00447BB3">
        <w:rPr>
          <w:rFonts w:ascii="Cambria" w:hAnsi="Cambria"/>
          <w:sz w:val="24"/>
          <w:szCs w:val="24"/>
        </w:rPr>
        <w:t xml:space="preserve"> </w:t>
      </w:r>
      <w:r w:rsidR="002D67B5" w:rsidRPr="00447BB3">
        <w:rPr>
          <w:rFonts w:ascii="Cambria" w:hAnsi="Cambria"/>
          <w:sz w:val="24"/>
          <w:szCs w:val="24"/>
        </w:rPr>
        <w:t>Doradztwo</w:t>
      </w:r>
      <w:r w:rsidR="00F473F4" w:rsidRPr="00447BB3">
        <w:rPr>
          <w:rFonts w:ascii="Cambria" w:hAnsi="Cambria"/>
          <w:sz w:val="24"/>
          <w:szCs w:val="24"/>
        </w:rPr>
        <w:t xml:space="preserve"> po zakończeniu procesu walidacji</w:t>
      </w:r>
    </w:p>
    <w:p w14:paraId="3FC7F2DB" w14:textId="77777777" w:rsidR="00F473F4" w:rsidRPr="00447BB3" w:rsidRDefault="00F473F4" w:rsidP="006274A5">
      <w:pPr>
        <w:autoSpaceDE w:val="0"/>
        <w:autoSpaceDN w:val="0"/>
        <w:adjustRightInd w:val="0"/>
        <w:spacing w:after="0" w:line="288" w:lineRule="auto"/>
        <w:ind w:right="53"/>
        <w:jc w:val="both"/>
        <w:rPr>
          <w:rFonts w:ascii="Cambria" w:hAnsi="Cambria"/>
          <w:sz w:val="24"/>
          <w:szCs w:val="24"/>
        </w:rPr>
      </w:pPr>
    </w:p>
    <w:p w14:paraId="39ACF794" w14:textId="2D8D3483" w:rsidR="00F473F4" w:rsidRPr="00447BB3" w:rsidRDefault="00F473F4"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Uczestnicy Projektu będą – po zakończeniu szkoleń – przystępowali do bezstronnego międzynarodowego egzaminu zewnętrznego certyfikującego potwierdzającego nabycie kwalifikacji cyfrowych zgodnego z ramą kompetencji DIGCOMP. W celu zapewnienia odpowiedniego poziomu wsparcia dla Uczestników Projektu i zapewnienia jak najlepszego osiągnięcia celów Projektu, Wykonawca wybrany do realizacji Zamówienia zobowiązany będzie do przeprowadzenia usług doradztwa zawodowego po zakończonym procesie walidacji, w szczególności omówienia wyników procesu uczenia się i walidacji</w:t>
      </w:r>
      <w:r w:rsidR="00783CF8">
        <w:rPr>
          <w:rFonts w:ascii="Cambria" w:hAnsi="Cambria"/>
          <w:sz w:val="24"/>
          <w:szCs w:val="24"/>
        </w:rPr>
        <w:t>,</w:t>
      </w:r>
      <w:r w:rsidRPr="00447BB3">
        <w:rPr>
          <w:rFonts w:ascii="Cambria" w:hAnsi="Cambria"/>
          <w:sz w:val="24"/>
          <w:szCs w:val="24"/>
        </w:rPr>
        <w:t xml:space="preserve"> opracowanie i wskazanie Uczestnikowi Projektu dalszych kroków na ścieżce ku podniesieniu umiejętności podstawowych</w:t>
      </w:r>
      <w:r w:rsidR="00A96A03" w:rsidRPr="00447BB3">
        <w:rPr>
          <w:rFonts w:ascii="Cambria" w:hAnsi="Cambria"/>
          <w:sz w:val="24"/>
          <w:szCs w:val="24"/>
        </w:rPr>
        <w:t xml:space="preserve"> (wraz z ich określeniem)</w:t>
      </w:r>
      <w:r w:rsidR="0087356F" w:rsidRPr="00447BB3">
        <w:rPr>
          <w:rFonts w:ascii="Cambria" w:hAnsi="Cambria"/>
          <w:sz w:val="24"/>
          <w:szCs w:val="24"/>
        </w:rPr>
        <w:t>, zachęcania do założenia „Mojego portfolio”/konta Europass</w:t>
      </w:r>
      <w:r w:rsidR="00783CF8">
        <w:rPr>
          <w:rFonts w:ascii="Cambria" w:hAnsi="Cambria"/>
          <w:sz w:val="24"/>
          <w:szCs w:val="24"/>
        </w:rPr>
        <w:t xml:space="preserve"> oraz opracowania raportu </w:t>
      </w:r>
      <w:r w:rsidR="00783CF8">
        <w:rPr>
          <w:rFonts w:ascii="Cambria" w:hAnsi="Cambria"/>
          <w:sz w:val="24"/>
          <w:szCs w:val="24"/>
        </w:rPr>
        <w:lastRenderedPageBreak/>
        <w:t>indywidualnego (informacji zwrotnej) uwzględniającej plan dalszych działań dla każdego Uczestnika Projektu</w:t>
      </w:r>
      <w:r w:rsidR="00A96A03" w:rsidRPr="00447BB3">
        <w:rPr>
          <w:rFonts w:ascii="Cambria" w:hAnsi="Cambria"/>
          <w:sz w:val="24"/>
          <w:szCs w:val="24"/>
        </w:rPr>
        <w:t>.</w:t>
      </w:r>
    </w:p>
    <w:p w14:paraId="089A3B09" w14:textId="77777777" w:rsidR="004C0244" w:rsidRPr="00447BB3" w:rsidRDefault="004C0244" w:rsidP="006274A5">
      <w:pPr>
        <w:autoSpaceDE w:val="0"/>
        <w:autoSpaceDN w:val="0"/>
        <w:adjustRightInd w:val="0"/>
        <w:spacing w:after="0" w:line="288" w:lineRule="auto"/>
        <w:ind w:right="53"/>
        <w:jc w:val="both"/>
        <w:rPr>
          <w:rFonts w:ascii="Cambria" w:hAnsi="Cambria"/>
          <w:sz w:val="24"/>
          <w:szCs w:val="24"/>
        </w:rPr>
      </w:pPr>
    </w:p>
    <w:p w14:paraId="6A19467A" w14:textId="46D9EA56" w:rsidR="00A96A03" w:rsidRPr="00447BB3" w:rsidRDefault="00A96A03"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 xml:space="preserve">Wynikiem </w:t>
      </w:r>
      <w:r w:rsidR="004B148E" w:rsidRPr="00447BB3">
        <w:rPr>
          <w:rFonts w:ascii="Cambria" w:hAnsi="Cambria"/>
          <w:sz w:val="24"/>
          <w:szCs w:val="24"/>
        </w:rPr>
        <w:t>doradztwa po zakończeniu procesu walidacji</w:t>
      </w:r>
      <w:r w:rsidRPr="00447BB3">
        <w:rPr>
          <w:rFonts w:ascii="Cambria" w:hAnsi="Cambria"/>
          <w:sz w:val="24"/>
          <w:szCs w:val="24"/>
        </w:rPr>
        <w:t xml:space="preserve"> dla każdego Uczestnika Projektu będzie m.in. raport indywidualny (informacja zwrotna) uwzględniając</w:t>
      </w:r>
      <w:r w:rsidR="004B148E" w:rsidRPr="00447BB3">
        <w:rPr>
          <w:rFonts w:ascii="Cambria" w:hAnsi="Cambria"/>
          <w:sz w:val="24"/>
          <w:szCs w:val="24"/>
        </w:rPr>
        <w:t>y</w:t>
      </w:r>
      <w:r w:rsidRPr="00447BB3">
        <w:rPr>
          <w:rFonts w:ascii="Cambria" w:hAnsi="Cambria"/>
          <w:sz w:val="24"/>
          <w:szCs w:val="24"/>
        </w:rPr>
        <w:t xml:space="preserve"> plan dalszych działań.</w:t>
      </w:r>
    </w:p>
    <w:p w14:paraId="2CF06F92" w14:textId="77777777" w:rsidR="00A96A03" w:rsidRPr="00447BB3" w:rsidRDefault="00A96A03" w:rsidP="006274A5">
      <w:pPr>
        <w:autoSpaceDE w:val="0"/>
        <w:autoSpaceDN w:val="0"/>
        <w:adjustRightInd w:val="0"/>
        <w:spacing w:after="0" w:line="288" w:lineRule="auto"/>
        <w:ind w:right="53"/>
        <w:jc w:val="both"/>
        <w:rPr>
          <w:rFonts w:ascii="Cambria" w:hAnsi="Cambria"/>
          <w:sz w:val="24"/>
          <w:szCs w:val="24"/>
        </w:rPr>
      </w:pPr>
    </w:p>
    <w:p w14:paraId="20E2743E" w14:textId="1200E14B" w:rsidR="00A96A03" w:rsidRPr="00447BB3" w:rsidRDefault="00FE039C"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t>4.</w:t>
      </w:r>
      <w:r w:rsidRPr="00447BB3">
        <w:rPr>
          <w:rFonts w:ascii="Cambria" w:hAnsi="Cambria"/>
          <w:sz w:val="24"/>
          <w:szCs w:val="24"/>
        </w:rPr>
        <w:t xml:space="preserve">  </w:t>
      </w:r>
      <w:r w:rsidR="00A96A03" w:rsidRPr="00447BB3">
        <w:rPr>
          <w:rFonts w:ascii="Cambria" w:hAnsi="Cambria"/>
          <w:sz w:val="24"/>
          <w:szCs w:val="24"/>
        </w:rPr>
        <w:t xml:space="preserve">Liczba Uczestników i liczba godzin usług do zrealizowania </w:t>
      </w:r>
    </w:p>
    <w:p w14:paraId="2A307449" w14:textId="77777777" w:rsidR="00A96A03" w:rsidRPr="00447BB3" w:rsidRDefault="00A96A03" w:rsidP="006274A5">
      <w:pPr>
        <w:autoSpaceDE w:val="0"/>
        <w:autoSpaceDN w:val="0"/>
        <w:adjustRightInd w:val="0"/>
        <w:spacing w:after="0" w:line="288" w:lineRule="auto"/>
        <w:ind w:right="53"/>
        <w:jc w:val="both"/>
        <w:rPr>
          <w:rFonts w:ascii="Cambria" w:hAnsi="Cambria"/>
          <w:sz w:val="24"/>
          <w:szCs w:val="24"/>
        </w:rPr>
      </w:pPr>
    </w:p>
    <w:p w14:paraId="3465A3B9" w14:textId="77777777" w:rsidR="00ED7707" w:rsidRDefault="00A96A03"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 xml:space="preserve">Liczba osób, dla </w:t>
      </w:r>
      <w:r w:rsidRPr="00510D36">
        <w:rPr>
          <w:rFonts w:ascii="Cambria" w:hAnsi="Cambria"/>
          <w:sz w:val="24"/>
          <w:szCs w:val="24"/>
        </w:rPr>
        <w:t>których ma</w:t>
      </w:r>
      <w:r w:rsidR="00FE039C" w:rsidRPr="00510D36">
        <w:rPr>
          <w:rFonts w:ascii="Cambria" w:hAnsi="Cambria"/>
          <w:sz w:val="24"/>
          <w:szCs w:val="24"/>
        </w:rPr>
        <w:t>ją</w:t>
      </w:r>
      <w:r w:rsidRPr="00510D36">
        <w:rPr>
          <w:rFonts w:ascii="Cambria" w:hAnsi="Cambria"/>
          <w:sz w:val="24"/>
          <w:szCs w:val="24"/>
        </w:rPr>
        <w:t xml:space="preserve"> być przeprowadzon</w:t>
      </w:r>
      <w:r w:rsidR="00FE039C" w:rsidRPr="00510D36">
        <w:rPr>
          <w:rFonts w:ascii="Cambria" w:hAnsi="Cambria"/>
          <w:sz w:val="24"/>
          <w:szCs w:val="24"/>
        </w:rPr>
        <w:t>e</w:t>
      </w:r>
      <w:r w:rsidRPr="00510D36">
        <w:rPr>
          <w:rFonts w:ascii="Cambria" w:hAnsi="Cambria"/>
          <w:sz w:val="24"/>
          <w:szCs w:val="24"/>
        </w:rPr>
        <w:t xml:space="preserve"> usług</w:t>
      </w:r>
      <w:r w:rsidR="00FE039C" w:rsidRPr="00510D36">
        <w:rPr>
          <w:rFonts w:ascii="Cambria" w:hAnsi="Cambria"/>
          <w:sz w:val="24"/>
          <w:szCs w:val="24"/>
        </w:rPr>
        <w:t>i</w:t>
      </w:r>
      <w:r w:rsidRPr="00510D36">
        <w:rPr>
          <w:rFonts w:ascii="Cambria" w:hAnsi="Cambria"/>
          <w:sz w:val="24"/>
          <w:szCs w:val="24"/>
        </w:rPr>
        <w:t>:</w:t>
      </w:r>
    </w:p>
    <w:p w14:paraId="0F603B2E" w14:textId="412D5B5F" w:rsidR="00A96A03" w:rsidRDefault="00ED7707" w:rsidP="00ED7707">
      <w:pPr>
        <w:pStyle w:val="Akapitzlist"/>
        <w:numPr>
          <w:ilvl w:val="0"/>
          <w:numId w:val="45"/>
        </w:numPr>
        <w:autoSpaceDE w:val="0"/>
        <w:autoSpaceDN w:val="0"/>
        <w:adjustRightInd w:val="0"/>
        <w:spacing w:after="0" w:line="288" w:lineRule="auto"/>
        <w:ind w:right="53"/>
        <w:jc w:val="both"/>
        <w:rPr>
          <w:rFonts w:ascii="Cambria" w:hAnsi="Cambria"/>
          <w:sz w:val="24"/>
          <w:szCs w:val="24"/>
        </w:rPr>
      </w:pPr>
      <w:r w:rsidRPr="00510D36">
        <w:rPr>
          <w:rFonts w:ascii="Cambria" w:hAnsi="Cambria"/>
          <w:sz w:val="24"/>
          <w:szCs w:val="24"/>
        </w:rPr>
        <w:t>diagnozy (pkt 3.1. powyżej)</w:t>
      </w:r>
      <w:r>
        <w:rPr>
          <w:rFonts w:ascii="Cambria" w:hAnsi="Cambria"/>
          <w:sz w:val="24"/>
          <w:szCs w:val="24"/>
        </w:rPr>
        <w:t xml:space="preserve"> – 132 osób;</w:t>
      </w:r>
    </w:p>
    <w:p w14:paraId="51622983" w14:textId="7C14CB49" w:rsidR="00ED7707" w:rsidRDefault="00ED7707" w:rsidP="00ED7707">
      <w:pPr>
        <w:pStyle w:val="Akapitzlist"/>
        <w:numPr>
          <w:ilvl w:val="0"/>
          <w:numId w:val="45"/>
        </w:numPr>
        <w:autoSpaceDE w:val="0"/>
        <w:autoSpaceDN w:val="0"/>
        <w:adjustRightInd w:val="0"/>
        <w:spacing w:after="0" w:line="288" w:lineRule="auto"/>
        <w:ind w:right="53"/>
        <w:jc w:val="both"/>
        <w:rPr>
          <w:rFonts w:ascii="Cambria" w:hAnsi="Cambria"/>
          <w:sz w:val="24"/>
          <w:szCs w:val="24"/>
        </w:rPr>
      </w:pPr>
      <w:r w:rsidRPr="00510D36">
        <w:rPr>
          <w:rFonts w:ascii="Cambria" w:hAnsi="Cambria"/>
          <w:sz w:val="24"/>
          <w:szCs w:val="24"/>
        </w:rPr>
        <w:t>doradztwa powalidacyjnego (pkt 3.</w:t>
      </w:r>
      <w:r w:rsidR="008A4FBE">
        <w:rPr>
          <w:rFonts w:ascii="Cambria" w:hAnsi="Cambria"/>
          <w:sz w:val="24"/>
          <w:szCs w:val="24"/>
        </w:rPr>
        <w:t>2</w:t>
      </w:r>
      <w:r w:rsidRPr="00510D36">
        <w:rPr>
          <w:rFonts w:ascii="Cambria" w:hAnsi="Cambria"/>
          <w:sz w:val="24"/>
          <w:szCs w:val="24"/>
        </w:rPr>
        <w:t>. powyżej)</w:t>
      </w:r>
      <w:r>
        <w:rPr>
          <w:rFonts w:ascii="Cambria" w:hAnsi="Cambria"/>
          <w:sz w:val="24"/>
          <w:szCs w:val="24"/>
        </w:rPr>
        <w:t xml:space="preserve"> – 120 osób.</w:t>
      </w:r>
    </w:p>
    <w:p w14:paraId="68179BF9" w14:textId="44C7A96E" w:rsidR="00ED7707" w:rsidRPr="00ED7707" w:rsidRDefault="00ED7707" w:rsidP="00ED7707">
      <w:pPr>
        <w:autoSpaceDE w:val="0"/>
        <w:autoSpaceDN w:val="0"/>
        <w:adjustRightInd w:val="0"/>
        <w:spacing w:after="0" w:line="288" w:lineRule="auto"/>
        <w:ind w:right="53"/>
        <w:jc w:val="both"/>
        <w:rPr>
          <w:rFonts w:ascii="Cambria" w:hAnsi="Cambria"/>
          <w:sz w:val="24"/>
          <w:szCs w:val="24"/>
        </w:rPr>
      </w:pPr>
      <w:r>
        <w:rPr>
          <w:rFonts w:ascii="Cambria" w:hAnsi="Cambria"/>
          <w:sz w:val="24"/>
          <w:szCs w:val="24"/>
        </w:rPr>
        <w:t xml:space="preserve">(Większa liczba osób, dla których przewidziana została usługa diagnozy [132 osoby] – w porównaniu do </w:t>
      </w:r>
      <w:r w:rsidR="008A4FBE">
        <w:rPr>
          <w:rFonts w:ascii="Cambria" w:hAnsi="Cambria"/>
          <w:sz w:val="24"/>
          <w:szCs w:val="24"/>
        </w:rPr>
        <w:t>usługi doradztwa powalidacyjnego</w:t>
      </w:r>
      <w:r>
        <w:rPr>
          <w:rFonts w:ascii="Cambria" w:hAnsi="Cambria"/>
          <w:sz w:val="24"/>
          <w:szCs w:val="24"/>
        </w:rPr>
        <w:t xml:space="preserve"> [120 osób] – wynika z tego, że dopiero na etapie diagnozy potwierdzane będzie </w:t>
      </w:r>
      <w:r w:rsidRPr="00ED7707">
        <w:rPr>
          <w:rFonts w:ascii="Cambria" w:hAnsi="Cambria"/>
          <w:sz w:val="24"/>
          <w:szCs w:val="24"/>
        </w:rPr>
        <w:t>ostatecznie posiadanie niskich kompetencji podstawowych u kandydatów do Projektu. Oznacza to, że nie wszystkie osoby zainteresowane wsparciem (a które spełniły kryteria rekrutacyjne)</w:t>
      </w:r>
      <w:r>
        <w:rPr>
          <w:rFonts w:ascii="Cambria" w:hAnsi="Cambria"/>
          <w:sz w:val="24"/>
          <w:szCs w:val="24"/>
        </w:rPr>
        <w:t xml:space="preserve"> i objęte diagnozą</w:t>
      </w:r>
      <w:r w:rsidRPr="00ED7707">
        <w:rPr>
          <w:rFonts w:ascii="Cambria" w:hAnsi="Cambria"/>
          <w:sz w:val="24"/>
          <w:szCs w:val="24"/>
        </w:rPr>
        <w:t xml:space="preserve"> będą mogły być zakwalifikowane do </w:t>
      </w:r>
      <w:r>
        <w:rPr>
          <w:rFonts w:ascii="Cambria" w:hAnsi="Cambria"/>
          <w:sz w:val="24"/>
          <w:szCs w:val="24"/>
        </w:rPr>
        <w:t xml:space="preserve">dalszego udziału w </w:t>
      </w:r>
      <w:r w:rsidRPr="00ED7707">
        <w:rPr>
          <w:rFonts w:ascii="Cambria" w:hAnsi="Cambria"/>
          <w:sz w:val="24"/>
          <w:szCs w:val="24"/>
        </w:rPr>
        <w:t>Projek</w:t>
      </w:r>
      <w:r>
        <w:rPr>
          <w:rFonts w:ascii="Cambria" w:hAnsi="Cambria"/>
          <w:sz w:val="24"/>
          <w:szCs w:val="24"/>
        </w:rPr>
        <w:t>cie i skorzystania z dalszych form wsparcia</w:t>
      </w:r>
      <w:r w:rsidRPr="00ED7707">
        <w:rPr>
          <w:rFonts w:ascii="Cambria" w:hAnsi="Cambria"/>
          <w:sz w:val="24"/>
          <w:szCs w:val="24"/>
        </w:rPr>
        <w:t xml:space="preserve"> </w:t>
      </w:r>
      <w:r>
        <w:rPr>
          <w:rFonts w:ascii="Cambria" w:hAnsi="Cambria"/>
          <w:sz w:val="24"/>
          <w:szCs w:val="24"/>
        </w:rPr>
        <w:t>[</w:t>
      </w:r>
      <w:r w:rsidRPr="00ED7707">
        <w:rPr>
          <w:rFonts w:ascii="Cambria" w:hAnsi="Cambria"/>
          <w:sz w:val="24"/>
          <w:szCs w:val="24"/>
        </w:rPr>
        <w:t xml:space="preserve">np. z powodu </w:t>
      </w:r>
      <w:r w:rsidR="00A75D34">
        <w:rPr>
          <w:rFonts w:ascii="Cambria" w:hAnsi="Cambria"/>
          <w:sz w:val="24"/>
          <w:szCs w:val="24"/>
        </w:rPr>
        <w:t xml:space="preserve">posiadania </w:t>
      </w:r>
      <w:r w:rsidRPr="00ED7707">
        <w:rPr>
          <w:rFonts w:ascii="Cambria" w:hAnsi="Cambria"/>
          <w:sz w:val="24"/>
          <w:szCs w:val="24"/>
        </w:rPr>
        <w:t>zbyt wysokiego poziomu umiejętności</w:t>
      </w:r>
      <w:r>
        <w:rPr>
          <w:rFonts w:ascii="Cambria" w:hAnsi="Cambria"/>
          <w:sz w:val="24"/>
          <w:szCs w:val="24"/>
        </w:rPr>
        <w:t>])</w:t>
      </w:r>
    </w:p>
    <w:p w14:paraId="1BDB62F6" w14:textId="77777777" w:rsidR="00A75D34" w:rsidRPr="00510D36" w:rsidRDefault="00A75D34" w:rsidP="006274A5">
      <w:pPr>
        <w:autoSpaceDE w:val="0"/>
        <w:autoSpaceDN w:val="0"/>
        <w:adjustRightInd w:val="0"/>
        <w:spacing w:after="0" w:line="288" w:lineRule="auto"/>
        <w:ind w:right="53"/>
        <w:jc w:val="both"/>
        <w:rPr>
          <w:rFonts w:ascii="Cambria" w:hAnsi="Cambria"/>
          <w:sz w:val="24"/>
          <w:szCs w:val="24"/>
        </w:rPr>
      </w:pPr>
    </w:p>
    <w:p w14:paraId="3FFE834A" w14:textId="77777777" w:rsidR="00B86F70" w:rsidRPr="00510D36" w:rsidRDefault="00A96A03" w:rsidP="006274A5">
      <w:pPr>
        <w:autoSpaceDE w:val="0"/>
        <w:autoSpaceDN w:val="0"/>
        <w:adjustRightInd w:val="0"/>
        <w:spacing w:after="0" w:line="288" w:lineRule="auto"/>
        <w:ind w:right="53"/>
        <w:jc w:val="both"/>
        <w:rPr>
          <w:rFonts w:ascii="Cambria" w:hAnsi="Cambria"/>
          <w:sz w:val="24"/>
          <w:szCs w:val="24"/>
        </w:rPr>
      </w:pPr>
      <w:r w:rsidRPr="00510D36">
        <w:rPr>
          <w:rFonts w:ascii="Cambria" w:hAnsi="Cambria"/>
          <w:sz w:val="24"/>
          <w:szCs w:val="24"/>
        </w:rPr>
        <w:t>Czas trwania:</w:t>
      </w:r>
    </w:p>
    <w:p w14:paraId="1892FCC3" w14:textId="72FF5DF4" w:rsidR="00A96A03" w:rsidRPr="00510D36" w:rsidRDefault="00B86F70" w:rsidP="006274A5">
      <w:pPr>
        <w:pStyle w:val="Akapitzlist"/>
        <w:numPr>
          <w:ilvl w:val="0"/>
          <w:numId w:val="32"/>
        </w:numPr>
        <w:autoSpaceDE w:val="0"/>
        <w:autoSpaceDN w:val="0"/>
        <w:adjustRightInd w:val="0"/>
        <w:spacing w:after="0" w:line="288" w:lineRule="auto"/>
        <w:ind w:right="53"/>
        <w:jc w:val="both"/>
        <w:rPr>
          <w:rFonts w:ascii="Cambria" w:hAnsi="Cambria"/>
          <w:sz w:val="24"/>
          <w:szCs w:val="24"/>
        </w:rPr>
      </w:pPr>
      <w:r w:rsidRPr="00510D36">
        <w:rPr>
          <w:rFonts w:ascii="Cambria" w:hAnsi="Cambria"/>
          <w:sz w:val="24"/>
          <w:szCs w:val="24"/>
        </w:rPr>
        <w:t>diagnozy (pkt 3.1. powyżej) – 2 godziny zegarowe</w:t>
      </w:r>
      <w:r w:rsidR="00A96A03" w:rsidRPr="00510D36">
        <w:rPr>
          <w:rFonts w:ascii="Cambria" w:hAnsi="Cambria"/>
          <w:sz w:val="24"/>
          <w:szCs w:val="24"/>
        </w:rPr>
        <w:t xml:space="preserve"> na 1 </w:t>
      </w:r>
      <w:r w:rsidR="00846D49">
        <w:rPr>
          <w:rFonts w:ascii="Cambria" w:hAnsi="Cambria"/>
          <w:sz w:val="24"/>
          <w:szCs w:val="24"/>
        </w:rPr>
        <w:t>osobę</w:t>
      </w:r>
      <w:r w:rsidRPr="00510D36">
        <w:rPr>
          <w:rFonts w:ascii="Cambria" w:hAnsi="Cambria"/>
          <w:sz w:val="24"/>
          <w:szCs w:val="24"/>
        </w:rPr>
        <w:t xml:space="preserve"> (zakładane </w:t>
      </w:r>
      <w:r w:rsidR="000E3CEF" w:rsidRPr="00510D36">
        <w:rPr>
          <w:rFonts w:ascii="Cambria" w:hAnsi="Cambria"/>
          <w:sz w:val="24"/>
          <w:szCs w:val="24"/>
        </w:rPr>
        <w:t xml:space="preserve">jest </w:t>
      </w:r>
      <w:r w:rsidRPr="00510D36">
        <w:rPr>
          <w:rFonts w:ascii="Cambria" w:hAnsi="Cambria"/>
          <w:sz w:val="24"/>
          <w:szCs w:val="24"/>
        </w:rPr>
        <w:t xml:space="preserve">1 dwugodzinne spotkanie na 1 </w:t>
      </w:r>
      <w:r w:rsidR="00846D49">
        <w:rPr>
          <w:rFonts w:ascii="Cambria" w:hAnsi="Cambria"/>
          <w:sz w:val="24"/>
          <w:szCs w:val="24"/>
        </w:rPr>
        <w:t>osobę</w:t>
      </w:r>
      <w:r w:rsidRPr="00510D36">
        <w:rPr>
          <w:rFonts w:ascii="Cambria" w:hAnsi="Cambria"/>
          <w:sz w:val="24"/>
          <w:szCs w:val="24"/>
        </w:rPr>
        <w:t>)</w:t>
      </w:r>
      <w:r w:rsidR="004B148E" w:rsidRPr="00510D36">
        <w:rPr>
          <w:rFonts w:ascii="Cambria" w:hAnsi="Cambria"/>
          <w:sz w:val="24"/>
          <w:szCs w:val="24"/>
        </w:rPr>
        <w:t xml:space="preserve">, tj. łącznie </w:t>
      </w:r>
      <w:r w:rsidR="006A3705">
        <w:rPr>
          <w:rFonts w:ascii="Cambria" w:hAnsi="Cambria"/>
          <w:sz w:val="24"/>
          <w:szCs w:val="24"/>
        </w:rPr>
        <w:t>264</w:t>
      </w:r>
      <w:r w:rsidR="00A96A03" w:rsidRPr="00510D36">
        <w:rPr>
          <w:rFonts w:ascii="Cambria" w:hAnsi="Cambria"/>
          <w:sz w:val="24"/>
          <w:szCs w:val="24"/>
        </w:rPr>
        <w:t xml:space="preserve"> godzin</w:t>
      </w:r>
      <w:r w:rsidR="006A3705">
        <w:rPr>
          <w:rFonts w:ascii="Cambria" w:hAnsi="Cambria"/>
          <w:sz w:val="24"/>
          <w:szCs w:val="24"/>
        </w:rPr>
        <w:t>y</w:t>
      </w:r>
      <w:r w:rsidR="00A96A03" w:rsidRPr="00510D36">
        <w:rPr>
          <w:rFonts w:ascii="Cambria" w:hAnsi="Cambria"/>
          <w:sz w:val="24"/>
          <w:szCs w:val="24"/>
        </w:rPr>
        <w:t xml:space="preserve"> zegarow</w:t>
      </w:r>
      <w:r w:rsidR="006A3705">
        <w:rPr>
          <w:rFonts w:ascii="Cambria" w:hAnsi="Cambria"/>
          <w:sz w:val="24"/>
          <w:szCs w:val="24"/>
        </w:rPr>
        <w:t>e</w:t>
      </w:r>
      <w:r w:rsidRPr="00510D36">
        <w:rPr>
          <w:rFonts w:ascii="Cambria" w:hAnsi="Cambria"/>
          <w:sz w:val="24"/>
          <w:szCs w:val="24"/>
        </w:rPr>
        <w:t>;</w:t>
      </w:r>
    </w:p>
    <w:p w14:paraId="4779BC30" w14:textId="740DCC2D" w:rsidR="00A96A03" w:rsidRPr="00447BB3" w:rsidRDefault="00B86F70" w:rsidP="006274A5">
      <w:pPr>
        <w:pStyle w:val="Akapitzlist"/>
        <w:numPr>
          <w:ilvl w:val="0"/>
          <w:numId w:val="25"/>
        </w:numPr>
        <w:autoSpaceDE w:val="0"/>
        <w:autoSpaceDN w:val="0"/>
        <w:adjustRightInd w:val="0"/>
        <w:spacing w:after="0" w:line="288" w:lineRule="auto"/>
        <w:ind w:right="53"/>
        <w:jc w:val="both"/>
        <w:rPr>
          <w:rFonts w:ascii="Cambria" w:hAnsi="Cambria"/>
          <w:sz w:val="24"/>
          <w:szCs w:val="24"/>
        </w:rPr>
      </w:pPr>
      <w:r w:rsidRPr="00510D36">
        <w:rPr>
          <w:rFonts w:ascii="Cambria" w:hAnsi="Cambria"/>
          <w:sz w:val="24"/>
          <w:szCs w:val="24"/>
        </w:rPr>
        <w:t>doradztwa powalidacyjnego (pkt 3.</w:t>
      </w:r>
      <w:r w:rsidR="008A4FBE">
        <w:rPr>
          <w:rFonts w:ascii="Cambria" w:hAnsi="Cambria"/>
          <w:sz w:val="24"/>
          <w:szCs w:val="24"/>
        </w:rPr>
        <w:t>2</w:t>
      </w:r>
      <w:r w:rsidRPr="00510D36">
        <w:rPr>
          <w:rFonts w:ascii="Cambria" w:hAnsi="Cambria"/>
          <w:sz w:val="24"/>
          <w:szCs w:val="24"/>
        </w:rPr>
        <w:t xml:space="preserve">. powyżej) – średnio 1 godzina zegarowa na 1 </w:t>
      </w:r>
      <w:r w:rsidR="00846D49">
        <w:rPr>
          <w:rFonts w:ascii="Cambria" w:hAnsi="Cambria"/>
          <w:sz w:val="24"/>
          <w:szCs w:val="24"/>
        </w:rPr>
        <w:t>osobę</w:t>
      </w:r>
      <w:r w:rsidRPr="00510D36">
        <w:rPr>
          <w:rFonts w:ascii="Cambria" w:hAnsi="Cambria"/>
          <w:sz w:val="24"/>
          <w:szCs w:val="24"/>
        </w:rPr>
        <w:t xml:space="preserve"> (zakładane </w:t>
      </w:r>
      <w:r w:rsidR="000E3CEF" w:rsidRPr="00510D36">
        <w:rPr>
          <w:rFonts w:ascii="Cambria" w:hAnsi="Cambria"/>
          <w:sz w:val="24"/>
          <w:szCs w:val="24"/>
        </w:rPr>
        <w:t xml:space="preserve">jest </w:t>
      </w:r>
      <w:r w:rsidRPr="00510D36">
        <w:rPr>
          <w:rFonts w:ascii="Cambria" w:hAnsi="Cambria"/>
          <w:sz w:val="24"/>
          <w:szCs w:val="24"/>
        </w:rPr>
        <w:t xml:space="preserve">1 jednogodzinne spotkanie na 1 </w:t>
      </w:r>
      <w:r w:rsidR="00846D49">
        <w:rPr>
          <w:rFonts w:ascii="Cambria" w:hAnsi="Cambria"/>
          <w:sz w:val="24"/>
          <w:szCs w:val="24"/>
        </w:rPr>
        <w:t>osobę</w:t>
      </w:r>
      <w:r w:rsidRPr="00510D36">
        <w:rPr>
          <w:rFonts w:ascii="Cambria" w:hAnsi="Cambria"/>
          <w:sz w:val="24"/>
          <w:szCs w:val="24"/>
        </w:rPr>
        <w:t xml:space="preserve">), tj. łącznie </w:t>
      </w:r>
      <w:r w:rsidR="008F1663">
        <w:rPr>
          <w:rFonts w:ascii="Cambria" w:hAnsi="Cambria"/>
          <w:sz w:val="24"/>
          <w:szCs w:val="24"/>
        </w:rPr>
        <w:t>120</w:t>
      </w:r>
      <w:r w:rsidRPr="00510D36">
        <w:rPr>
          <w:rFonts w:ascii="Cambria" w:hAnsi="Cambria"/>
          <w:sz w:val="24"/>
          <w:szCs w:val="24"/>
        </w:rPr>
        <w:t xml:space="preserve"> godzin zegarowych</w:t>
      </w:r>
      <w:r w:rsidRPr="00447BB3">
        <w:rPr>
          <w:rFonts w:ascii="Cambria" w:hAnsi="Cambria"/>
          <w:sz w:val="24"/>
          <w:szCs w:val="24"/>
        </w:rPr>
        <w:t>.</w:t>
      </w:r>
    </w:p>
    <w:p w14:paraId="074BCC3A" w14:textId="77777777" w:rsidR="00B86F70" w:rsidRPr="00447BB3" w:rsidRDefault="00B86F70" w:rsidP="006274A5">
      <w:pPr>
        <w:autoSpaceDE w:val="0"/>
        <w:autoSpaceDN w:val="0"/>
        <w:adjustRightInd w:val="0"/>
        <w:spacing w:after="0" w:line="288" w:lineRule="auto"/>
        <w:ind w:right="53"/>
        <w:jc w:val="both"/>
        <w:rPr>
          <w:rFonts w:ascii="Cambria" w:hAnsi="Cambria"/>
          <w:sz w:val="24"/>
          <w:szCs w:val="24"/>
        </w:rPr>
      </w:pPr>
    </w:p>
    <w:p w14:paraId="56B0D5DC" w14:textId="20E78F5B" w:rsidR="009E76CD" w:rsidRPr="00447BB3" w:rsidRDefault="00097E61"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Ostateczna liczba Uczestników Projektu</w:t>
      </w:r>
      <w:r w:rsidR="00B86F70" w:rsidRPr="00447BB3">
        <w:rPr>
          <w:rFonts w:ascii="Cambria" w:hAnsi="Cambria"/>
          <w:sz w:val="24"/>
          <w:szCs w:val="24"/>
        </w:rPr>
        <w:t xml:space="preserve"> jak również</w:t>
      </w:r>
      <w:r w:rsidRPr="00447BB3">
        <w:rPr>
          <w:rFonts w:ascii="Cambria" w:hAnsi="Cambria"/>
          <w:sz w:val="24"/>
          <w:szCs w:val="24"/>
        </w:rPr>
        <w:t xml:space="preserve"> liczba godzin </w:t>
      </w:r>
      <w:r w:rsidR="00B93A71" w:rsidRPr="00447BB3">
        <w:rPr>
          <w:rFonts w:ascii="Cambria" w:hAnsi="Cambria"/>
          <w:sz w:val="24"/>
          <w:szCs w:val="24"/>
        </w:rPr>
        <w:t xml:space="preserve">do </w:t>
      </w:r>
      <w:r w:rsidRPr="00447BB3">
        <w:rPr>
          <w:rFonts w:ascii="Cambria" w:hAnsi="Cambria"/>
          <w:sz w:val="24"/>
          <w:szCs w:val="24"/>
        </w:rPr>
        <w:t>przeprowadzenia</w:t>
      </w:r>
      <w:r w:rsidR="009E76CD" w:rsidRPr="00447BB3">
        <w:rPr>
          <w:rFonts w:ascii="Cambria" w:hAnsi="Cambria"/>
          <w:sz w:val="24"/>
          <w:szCs w:val="24"/>
        </w:rPr>
        <w:t xml:space="preserve"> mogą ulec zmianie w zależności od wyniku przeprowadzonego procesu rekrutacyjnego</w:t>
      </w:r>
      <w:r w:rsidR="00FE039C" w:rsidRPr="00447BB3">
        <w:rPr>
          <w:rFonts w:ascii="Cambria" w:hAnsi="Cambria"/>
          <w:sz w:val="24"/>
          <w:szCs w:val="24"/>
        </w:rPr>
        <w:t>,</w:t>
      </w:r>
      <w:r w:rsidR="00B93A71" w:rsidRPr="00447BB3">
        <w:rPr>
          <w:rFonts w:ascii="Cambria" w:hAnsi="Cambria"/>
          <w:sz w:val="24"/>
          <w:szCs w:val="24"/>
        </w:rPr>
        <w:t xml:space="preserve"> diagnostycznego</w:t>
      </w:r>
      <w:r w:rsidR="00FE039C" w:rsidRPr="00447BB3">
        <w:rPr>
          <w:rFonts w:ascii="Cambria" w:hAnsi="Cambria"/>
          <w:sz w:val="24"/>
          <w:szCs w:val="24"/>
        </w:rPr>
        <w:t xml:space="preserve"> i szkoleniowego</w:t>
      </w:r>
      <w:r w:rsidR="00B93A71" w:rsidRPr="00447BB3">
        <w:rPr>
          <w:rFonts w:ascii="Cambria" w:hAnsi="Cambria"/>
          <w:sz w:val="24"/>
          <w:szCs w:val="24"/>
        </w:rPr>
        <w:t xml:space="preserve"> oraz</w:t>
      </w:r>
      <w:r w:rsidR="009E76CD" w:rsidRPr="00447BB3">
        <w:rPr>
          <w:rFonts w:ascii="Cambria" w:hAnsi="Cambria"/>
          <w:sz w:val="24"/>
          <w:szCs w:val="24"/>
        </w:rPr>
        <w:t xml:space="preserve"> preferencji Uczestników Projektu</w:t>
      </w:r>
      <w:r w:rsidR="002C5A4D" w:rsidRPr="00447BB3">
        <w:rPr>
          <w:rFonts w:ascii="Cambria" w:hAnsi="Cambria"/>
          <w:sz w:val="24"/>
          <w:szCs w:val="24"/>
        </w:rPr>
        <w:t>. W konsekwencji zmniejszeniu ulec może wynagrodzenie Wykonawcy proporcjonalnie do ostatecznej liczby przeprowadzonych godzin w stosunku do liczby godzin zaplanowanych do przeprowadzenia w ramach zamówienia. Maksymalnie zmniejszenie może ulec zmianie do 25% wartości Umowy.</w:t>
      </w:r>
      <w:r w:rsidRPr="00447BB3">
        <w:rPr>
          <w:rFonts w:ascii="Cambria" w:hAnsi="Cambria"/>
          <w:sz w:val="24"/>
          <w:szCs w:val="24"/>
        </w:rPr>
        <w:t xml:space="preserve"> </w:t>
      </w:r>
      <w:r w:rsidR="0067729A" w:rsidRPr="00447BB3">
        <w:rPr>
          <w:rFonts w:ascii="Cambria" w:hAnsi="Cambria"/>
          <w:sz w:val="24"/>
          <w:szCs w:val="24"/>
        </w:rPr>
        <w:t xml:space="preserve">W/w zmiany mogą stanowić </w:t>
      </w:r>
      <w:r w:rsidR="002C5A4D" w:rsidRPr="00447BB3">
        <w:rPr>
          <w:rFonts w:ascii="Cambria" w:hAnsi="Cambria"/>
          <w:sz w:val="24"/>
          <w:szCs w:val="24"/>
        </w:rPr>
        <w:t xml:space="preserve">także </w:t>
      </w:r>
      <w:r w:rsidR="0067729A" w:rsidRPr="00447BB3">
        <w:rPr>
          <w:rFonts w:ascii="Cambria" w:hAnsi="Cambria"/>
          <w:sz w:val="24"/>
          <w:szCs w:val="24"/>
        </w:rPr>
        <w:t>podstawę do udzielenia zamówień uzupełniających</w:t>
      </w:r>
      <w:r w:rsidR="00091C7A" w:rsidRPr="00447BB3">
        <w:rPr>
          <w:rFonts w:ascii="Cambria" w:hAnsi="Cambria"/>
          <w:sz w:val="24"/>
          <w:szCs w:val="24"/>
        </w:rPr>
        <w:t>, o którym mowa w</w:t>
      </w:r>
      <w:r w:rsidR="0067729A" w:rsidRPr="00447BB3">
        <w:rPr>
          <w:rFonts w:ascii="Cambria" w:hAnsi="Cambria"/>
          <w:sz w:val="24"/>
          <w:szCs w:val="24"/>
        </w:rPr>
        <w:t xml:space="preserve"> </w:t>
      </w:r>
      <w:r w:rsidR="00091C7A" w:rsidRPr="00447BB3">
        <w:rPr>
          <w:rFonts w:ascii="Cambria" w:hAnsi="Cambria"/>
          <w:sz w:val="24"/>
          <w:szCs w:val="24"/>
        </w:rPr>
        <w:t>pkt X.</w:t>
      </w:r>
      <w:r w:rsidR="00AB785B" w:rsidRPr="00447BB3">
        <w:rPr>
          <w:rFonts w:ascii="Cambria" w:hAnsi="Cambria"/>
          <w:sz w:val="24"/>
          <w:szCs w:val="24"/>
        </w:rPr>
        <w:t>6</w:t>
      </w:r>
      <w:r w:rsidR="00091C7A" w:rsidRPr="00447BB3">
        <w:rPr>
          <w:rFonts w:ascii="Cambria" w:hAnsi="Cambria"/>
          <w:sz w:val="24"/>
          <w:szCs w:val="24"/>
        </w:rPr>
        <w:t>. niniejszego Zapytania ofertowego.</w:t>
      </w:r>
      <w:r w:rsidR="002C5A4D" w:rsidRPr="00447BB3">
        <w:rPr>
          <w:rFonts w:ascii="Cambria" w:hAnsi="Cambria"/>
          <w:sz w:val="24"/>
          <w:szCs w:val="24"/>
        </w:rPr>
        <w:t xml:space="preserve"> Ostateczna liczba Uczestników Projektu i łączna liczba godzin do przeprowadzenia zostanie przedstawiona Wykonawcy w drodze kontaktów roboczych w zależności od postępów rekrutacyjnych</w:t>
      </w:r>
      <w:r w:rsidR="00FE039C" w:rsidRPr="00447BB3">
        <w:rPr>
          <w:rFonts w:ascii="Cambria" w:hAnsi="Cambria"/>
          <w:sz w:val="24"/>
          <w:szCs w:val="24"/>
        </w:rPr>
        <w:t>,</w:t>
      </w:r>
      <w:r w:rsidR="00B93A71" w:rsidRPr="00447BB3">
        <w:rPr>
          <w:rFonts w:ascii="Cambria" w:hAnsi="Cambria"/>
          <w:sz w:val="24"/>
          <w:szCs w:val="24"/>
        </w:rPr>
        <w:t xml:space="preserve"> diagnostycznych</w:t>
      </w:r>
      <w:r w:rsidR="00FE039C" w:rsidRPr="00447BB3">
        <w:rPr>
          <w:rFonts w:ascii="Cambria" w:hAnsi="Cambria"/>
          <w:sz w:val="24"/>
          <w:szCs w:val="24"/>
        </w:rPr>
        <w:t xml:space="preserve"> i szkoleniowych</w:t>
      </w:r>
      <w:r w:rsidR="00B93A71" w:rsidRPr="00447BB3">
        <w:rPr>
          <w:rFonts w:ascii="Cambria" w:hAnsi="Cambria"/>
          <w:sz w:val="24"/>
          <w:szCs w:val="24"/>
        </w:rPr>
        <w:t xml:space="preserve"> oraz</w:t>
      </w:r>
      <w:r w:rsidR="002C5A4D" w:rsidRPr="00447BB3">
        <w:rPr>
          <w:rFonts w:ascii="Cambria" w:hAnsi="Cambria"/>
          <w:sz w:val="24"/>
          <w:szCs w:val="24"/>
        </w:rPr>
        <w:t xml:space="preserve"> preferencji Uczestników Projektu.</w:t>
      </w:r>
    </w:p>
    <w:p w14:paraId="59093263"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p>
    <w:p w14:paraId="2D3F0065" w14:textId="4D8B4FB6" w:rsidR="009E76CD" w:rsidRPr="00707B1F" w:rsidRDefault="00FE039C"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lastRenderedPageBreak/>
        <w:t>5.</w:t>
      </w:r>
      <w:r w:rsidRPr="00447BB3">
        <w:rPr>
          <w:rFonts w:ascii="Cambria" w:hAnsi="Cambria"/>
          <w:sz w:val="24"/>
          <w:szCs w:val="24"/>
        </w:rPr>
        <w:t xml:space="preserve">  </w:t>
      </w:r>
      <w:r w:rsidR="008F1663" w:rsidRPr="005C1D62">
        <w:rPr>
          <w:rFonts w:ascii="Cambria" w:hAnsi="Cambria"/>
          <w:sz w:val="24"/>
          <w:szCs w:val="24"/>
        </w:rPr>
        <w:t xml:space="preserve">Miejsce realizacji usługi: </w:t>
      </w:r>
      <w:r w:rsidR="007B29E9" w:rsidRPr="00707B1F">
        <w:rPr>
          <w:rFonts w:ascii="Cambria" w:hAnsi="Cambria"/>
          <w:sz w:val="24"/>
          <w:szCs w:val="24"/>
        </w:rPr>
        <w:t>województwo łódzkie</w:t>
      </w:r>
      <w:r w:rsidR="008F1663" w:rsidRPr="00707B1F">
        <w:rPr>
          <w:rFonts w:ascii="Cambria" w:hAnsi="Cambria"/>
          <w:sz w:val="24"/>
          <w:szCs w:val="24"/>
        </w:rPr>
        <w:t>. Szczegółowe adresy szkoleń zostaną przedstawione Wykonawcy w drodze kontaktów roboczych w zależności od postępów rekrutacyjnych oraz miejsca zamieszkania i preferencji Uczestników Projektu.</w:t>
      </w:r>
      <w:r w:rsidR="00555E0C" w:rsidRPr="00707B1F">
        <w:rPr>
          <w:rFonts w:ascii="Cambria" w:hAnsi="Cambria"/>
          <w:sz w:val="24"/>
          <w:szCs w:val="24"/>
        </w:rPr>
        <w:t xml:space="preserve"> </w:t>
      </w:r>
    </w:p>
    <w:p w14:paraId="64FF000D" w14:textId="77777777" w:rsidR="009E76CD" w:rsidRPr="00707B1F" w:rsidRDefault="009E76CD" w:rsidP="006274A5">
      <w:pPr>
        <w:autoSpaceDE w:val="0"/>
        <w:autoSpaceDN w:val="0"/>
        <w:adjustRightInd w:val="0"/>
        <w:spacing w:after="0" w:line="288" w:lineRule="auto"/>
        <w:ind w:right="53"/>
        <w:jc w:val="both"/>
        <w:rPr>
          <w:rFonts w:ascii="Cambria" w:hAnsi="Cambria"/>
          <w:sz w:val="24"/>
          <w:szCs w:val="24"/>
        </w:rPr>
      </w:pPr>
    </w:p>
    <w:p w14:paraId="7126AE5F" w14:textId="77777777" w:rsidR="008F1663" w:rsidRPr="00707B1F" w:rsidRDefault="00FE039C" w:rsidP="006274A5">
      <w:pPr>
        <w:autoSpaceDE w:val="0"/>
        <w:autoSpaceDN w:val="0"/>
        <w:adjustRightInd w:val="0"/>
        <w:spacing w:after="0" w:line="288" w:lineRule="auto"/>
        <w:ind w:right="53"/>
        <w:jc w:val="both"/>
        <w:rPr>
          <w:rFonts w:ascii="Cambria" w:hAnsi="Cambria"/>
          <w:sz w:val="24"/>
          <w:szCs w:val="24"/>
        </w:rPr>
      </w:pPr>
      <w:r w:rsidRPr="00707B1F">
        <w:rPr>
          <w:rFonts w:ascii="Cambria" w:hAnsi="Cambria"/>
          <w:b/>
          <w:bCs/>
          <w:sz w:val="24"/>
          <w:szCs w:val="24"/>
        </w:rPr>
        <w:t>6.</w:t>
      </w:r>
      <w:r w:rsidRPr="00707B1F">
        <w:rPr>
          <w:rFonts w:ascii="Cambria" w:hAnsi="Cambria"/>
          <w:sz w:val="24"/>
          <w:szCs w:val="24"/>
        </w:rPr>
        <w:t xml:space="preserve">  </w:t>
      </w:r>
      <w:r w:rsidR="008F1663" w:rsidRPr="00707B1F">
        <w:rPr>
          <w:rFonts w:ascii="Cambria" w:hAnsi="Cambria"/>
          <w:sz w:val="24"/>
          <w:szCs w:val="24"/>
        </w:rPr>
        <w:t xml:space="preserve">Termin realizacji zamówienia: </w:t>
      </w:r>
    </w:p>
    <w:p w14:paraId="5AD16997" w14:textId="12F38438" w:rsidR="008F1663" w:rsidRPr="00707B1F" w:rsidRDefault="008F1663" w:rsidP="008F1663">
      <w:pPr>
        <w:pStyle w:val="Akapitzlist"/>
        <w:numPr>
          <w:ilvl w:val="0"/>
          <w:numId w:val="32"/>
        </w:numPr>
        <w:autoSpaceDE w:val="0"/>
        <w:autoSpaceDN w:val="0"/>
        <w:adjustRightInd w:val="0"/>
        <w:spacing w:after="0" w:line="288" w:lineRule="auto"/>
        <w:ind w:right="53"/>
        <w:jc w:val="both"/>
        <w:rPr>
          <w:rFonts w:ascii="Cambria" w:hAnsi="Cambria"/>
          <w:sz w:val="24"/>
          <w:szCs w:val="24"/>
        </w:rPr>
      </w:pPr>
      <w:r w:rsidRPr="00707B1F">
        <w:rPr>
          <w:rFonts w:ascii="Cambria" w:hAnsi="Cambria"/>
          <w:sz w:val="24"/>
          <w:szCs w:val="24"/>
        </w:rPr>
        <w:t xml:space="preserve">diagnozy (pkt 3.1. powyżej) – </w:t>
      </w:r>
      <w:r w:rsidR="007B29E9" w:rsidRPr="00707B1F">
        <w:rPr>
          <w:rFonts w:ascii="Cambria" w:hAnsi="Cambria"/>
          <w:sz w:val="24"/>
          <w:szCs w:val="24"/>
        </w:rPr>
        <w:t xml:space="preserve">marzec 2026 </w:t>
      </w:r>
      <w:r w:rsidRPr="00707B1F">
        <w:rPr>
          <w:rFonts w:ascii="Cambria" w:hAnsi="Cambria"/>
          <w:sz w:val="24"/>
          <w:szCs w:val="24"/>
        </w:rPr>
        <w:t xml:space="preserve">r. – </w:t>
      </w:r>
      <w:r w:rsidR="007B29E9" w:rsidRPr="00707B1F">
        <w:rPr>
          <w:rFonts w:ascii="Cambria" w:hAnsi="Cambria"/>
          <w:sz w:val="24"/>
          <w:szCs w:val="24"/>
        </w:rPr>
        <w:t xml:space="preserve">listopad </w:t>
      </w:r>
      <w:r w:rsidRPr="00707B1F">
        <w:rPr>
          <w:rFonts w:ascii="Cambria" w:hAnsi="Cambria"/>
          <w:sz w:val="24"/>
          <w:szCs w:val="24"/>
        </w:rPr>
        <w:t>2026 r.;</w:t>
      </w:r>
    </w:p>
    <w:p w14:paraId="19BD323D" w14:textId="4A3CE812" w:rsidR="008F1663" w:rsidRPr="00707B1F" w:rsidRDefault="008F1663" w:rsidP="008F1663">
      <w:pPr>
        <w:pStyle w:val="Akapitzlist"/>
        <w:numPr>
          <w:ilvl w:val="0"/>
          <w:numId w:val="32"/>
        </w:numPr>
        <w:autoSpaceDE w:val="0"/>
        <w:autoSpaceDN w:val="0"/>
        <w:adjustRightInd w:val="0"/>
        <w:spacing w:after="0" w:line="288" w:lineRule="auto"/>
        <w:ind w:right="53"/>
        <w:jc w:val="both"/>
        <w:rPr>
          <w:rFonts w:ascii="Cambria" w:hAnsi="Cambria"/>
          <w:sz w:val="24"/>
          <w:szCs w:val="24"/>
        </w:rPr>
      </w:pPr>
      <w:r w:rsidRPr="00707B1F">
        <w:rPr>
          <w:rFonts w:ascii="Cambria" w:hAnsi="Cambria"/>
          <w:sz w:val="24"/>
          <w:szCs w:val="24"/>
        </w:rPr>
        <w:t>doradztwa powalidacyjnego (pkt 3.</w:t>
      </w:r>
      <w:r w:rsidR="008A4FBE" w:rsidRPr="00707B1F">
        <w:rPr>
          <w:rFonts w:ascii="Cambria" w:hAnsi="Cambria"/>
          <w:sz w:val="24"/>
          <w:szCs w:val="24"/>
        </w:rPr>
        <w:t>2</w:t>
      </w:r>
      <w:r w:rsidRPr="00707B1F">
        <w:rPr>
          <w:rFonts w:ascii="Cambria" w:hAnsi="Cambria"/>
          <w:sz w:val="24"/>
          <w:szCs w:val="24"/>
        </w:rPr>
        <w:t xml:space="preserve">. powyżej) – </w:t>
      </w:r>
      <w:r w:rsidR="007B29E9" w:rsidRPr="00707B1F">
        <w:rPr>
          <w:rFonts w:ascii="Cambria" w:hAnsi="Cambria"/>
          <w:sz w:val="24"/>
          <w:szCs w:val="24"/>
        </w:rPr>
        <w:t xml:space="preserve">czerwiec </w:t>
      </w:r>
      <w:r w:rsidRPr="00707B1F">
        <w:rPr>
          <w:rFonts w:ascii="Cambria" w:hAnsi="Cambria"/>
          <w:sz w:val="24"/>
          <w:szCs w:val="24"/>
        </w:rPr>
        <w:t xml:space="preserve">2026 r. – </w:t>
      </w:r>
      <w:r w:rsidR="007B29E9" w:rsidRPr="00707B1F">
        <w:rPr>
          <w:rFonts w:ascii="Cambria" w:hAnsi="Cambria"/>
          <w:sz w:val="24"/>
          <w:szCs w:val="24"/>
        </w:rPr>
        <w:t xml:space="preserve">luty 2027 </w:t>
      </w:r>
      <w:r w:rsidRPr="00707B1F">
        <w:rPr>
          <w:rFonts w:ascii="Cambria" w:hAnsi="Cambria"/>
          <w:sz w:val="24"/>
          <w:szCs w:val="24"/>
        </w:rPr>
        <w:t>r.;</w:t>
      </w:r>
    </w:p>
    <w:p w14:paraId="25B1D900" w14:textId="45382ACB" w:rsidR="009E76CD" w:rsidRPr="008F1663" w:rsidRDefault="008F1663" w:rsidP="008F1663">
      <w:pPr>
        <w:autoSpaceDE w:val="0"/>
        <w:autoSpaceDN w:val="0"/>
        <w:adjustRightInd w:val="0"/>
        <w:spacing w:after="0" w:line="288" w:lineRule="auto"/>
        <w:ind w:right="53"/>
        <w:jc w:val="both"/>
        <w:rPr>
          <w:rFonts w:ascii="Cambria" w:hAnsi="Cambria"/>
          <w:sz w:val="24"/>
          <w:szCs w:val="24"/>
        </w:rPr>
      </w:pPr>
      <w:r>
        <w:rPr>
          <w:rFonts w:ascii="Cambria" w:hAnsi="Cambria"/>
          <w:sz w:val="24"/>
          <w:szCs w:val="24"/>
        </w:rPr>
        <w:t>w każdy</w:t>
      </w:r>
      <w:r w:rsidR="00CC56E9">
        <w:rPr>
          <w:rFonts w:ascii="Cambria" w:hAnsi="Cambria"/>
          <w:sz w:val="24"/>
          <w:szCs w:val="24"/>
        </w:rPr>
        <w:t>m</w:t>
      </w:r>
      <w:r>
        <w:rPr>
          <w:rFonts w:ascii="Cambria" w:hAnsi="Cambria"/>
          <w:sz w:val="24"/>
          <w:szCs w:val="24"/>
        </w:rPr>
        <w:t xml:space="preserve"> przypadku </w:t>
      </w:r>
      <w:r w:rsidRPr="008F1663">
        <w:rPr>
          <w:rFonts w:ascii="Cambria" w:hAnsi="Cambria"/>
          <w:sz w:val="24"/>
          <w:szCs w:val="24"/>
        </w:rPr>
        <w:t>nie wcześniej jednak niż od dnia podpisania Umowy i z uwzględnieniem zadeklarowanej gotowości do realizacji zamówienia</w:t>
      </w:r>
      <w:r w:rsidRPr="008F1663">
        <w:rPr>
          <w:rFonts w:ascii="Cambria" w:hAnsi="Cambria"/>
          <w:sz w:val="24"/>
          <w:szCs w:val="24"/>
          <w:lang w:bidi="pl-PL"/>
        </w:rPr>
        <w:t>.</w:t>
      </w:r>
    </w:p>
    <w:p w14:paraId="32DEAC84"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p>
    <w:p w14:paraId="238D23CA"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Zamawiający zastrzega sobie możliwość przesunięcia terminu realizacji zamówienia.</w:t>
      </w:r>
    </w:p>
    <w:p w14:paraId="78A2BC12"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p>
    <w:p w14:paraId="1615E784" w14:textId="62F6ADB8" w:rsidR="009E76CD" w:rsidRPr="00447BB3" w:rsidRDefault="009E76CD"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sz w:val="24"/>
          <w:szCs w:val="24"/>
        </w:rPr>
        <w:t xml:space="preserve">Szczegółowe terminy oraz harmonogramy </w:t>
      </w:r>
      <w:r w:rsidR="00B93A71" w:rsidRPr="00447BB3">
        <w:rPr>
          <w:rFonts w:ascii="Cambria" w:hAnsi="Cambria"/>
          <w:sz w:val="24"/>
          <w:szCs w:val="24"/>
        </w:rPr>
        <w:t xml:space="preserve">usług </w:t>
      </w:r>
      <w:r w:rsidRPr="00447BB3">
        <w:rPr>
          <w:rFonts w:ascii="Cambria" w:hAnsi="Cambria"/>
          <w:sz w:val="24"/>
          <w:szCs w:val="24"/>
        </w:rPr>
        <w:t>zostaną przedstawione Wykonawcy w</w:t>
      </w:r>
      <w:r w:rsidR="0042723B">
        <w:rPr>
          <w:rFonts w:ascii="Cambria" w:hAnsi="Cambria"/>
          <w:sz w:val="24"/>
          <w:szCs w:val="24"/>
        </w:rPr>
        <w:t> </w:t>
      </w:r>
      <w:r w:rsidRPr="00447BB3">
        <w:rPr>
          <w:rFonts w:ascii="Cambria" w:hAnsi="Cambria"/>
          <w:sz w:val="24"/>
          <w:szCs w:val="24"/>
        </w:rPr>
        <w:t>drodze kontaktów roboczych w zależności od postępów rekrutacyjnych</w:t>
      </w:r>
      <w:r w:rsidR="00FE039C" w:rsidRPr="00447BB3">
        <w:rPr>
          <w:rFonts w:ascii="Cambria" w:hAnsi="Cambria"/>
          <w:sz w:val="24"/>
          <w:szCs w:val="24"/>
        </w:rPr>
        <w:t xml:space="preserve">, </w:t>
      </w:r>
      <w:r w:rsidR="00B93A71" w:rsidRPr="00447BB3">
        <w:rPr>
          <w:rFonts w:ascii="Cambria" w:hAnsi="Cambria"/>
          <w:sz w:val="24"/>
          <w:szCs w:val="24"/>
        </w:rPr>
        <w:t>diagnostycznych</w:t>
      </w:r>
      <w:r w:rsidR="004D3956" w:rsidRPr="00447BB3">
        <w:rPr>
          <w:rFonts w:ascii="Cambria" w:hAnsi="Cambria"/>
          <w:sz w:val="24"/>
          <w:szCs w:val="24"/>
        </w:rPr>
        <w:t xml:space="preserve"> i szkoleniowych</w:t>
      </w:r>
      <w:r w:rsidR="00B93A71" w:rsidRPr="00447BB3">
        <w:rPr>
          <w:rFonts w:ascii="Cambria" w:hAnsi="Cambria"/>
          <w:sz w:val="24"/>
          <w:szCs w:val="24"/>
        </w:rPr>
        <w:t xml:space="preserve"> oraz</w:t>
      </w:r>
      <w:r w:rsidRPr="00447BB3">
        <w:rPr>
          <w:rFonts w:ascii="Cambria" w:hAnsi="Cambria"/>
          <w:sz w:val="24"/>
          <w:szCs w:val="24"/>
        </w:rPr>
        <w:t xml:space="preserve"> preferencji Uczestników Projektu.</w:t>
      </w:r>
      <w:r w:rsidR="00604B01" w:rsidRPr="00447BB3">
        <w:rPr>
          <w:rFonts w:ascii="Cambria" w:hAnsi="Cambria"/>
          <w:sz w:val="24"/>
          <w:szCs w:val="24"/>
        </w:rPr>
        <w:t xml:space="preserve"> W przypadku </w:t>
      </w:r>
      <w:r w:rsidR="00B93A71" w:rsidRPr="00447BB3">
        <w:rPr>
          <w:rFonts w:ascii="Cambria" w:hAnsi="Cambria"/>
          <w:sz w:val="24"/>
          <w:szCs w:val="24"/>
        </w:rPr>
        <w:t>niezrealizowania usług</w:t>
      </w:r>
      <w:r w:rsidR="00604B01" w:rsidRPr="00447BB3">
        <w:rPr>
          <w:rFonts w:ascii="Cambria" w:hAnsi="Cambria"/>
          <w:sz w:val="24"/>
          <w:szCs w:val="24"/>
        </w:rPr>
        <w:t xml:space="preserve"> w uzgodnionym terminie </w:t>
      </w:r>
      <w:r w:rsidR="00333425" w:rsidRPr="00447BB3">
        <w:rPr>
          <w:rFonts w:ascii="Cambria" w:hAnsi="Cambria"/>
          <w:sz w:val="24"/>
          <w:szCs w:val="24"/>
        </w:rPr>
        <w:t xml:space="preserve">z przyczyn leżących po stronie Wykonawcy (np. nieusprawiedliwionego odwołania przez Wykonawcę </w:t>
      </w:r>
      <w:r w:rsidR="00B93A71" w:rsidRPr="00447BB3">
        <w:rPr>
          <w:rFonts w:ascii="Cambria" w:hAnsi="Cambria"/>
          <w:sz w:val="24"/>
          <w:szCs w:val="24"/>
        </w:rPr>
        <w:t xml:space="preserve">usług </w:t>
      </w:r>
      <w:r w:rsidR="00333425" w:rsidRPr="00447BB3">
        <w:rPr>
          <w:rFonts w:ascii="Cambria" w:hAnsi="Cambria"/>
          <w:sz w:val="24"/>
          <w:szCs w:val="24"/>
        </w:rPr>
        <w:t xml:space="preserve">zaplanowanych na dany dzień), Wykonawca będzie zobowiązany do ich </w:t>
      </w:r>
      <w:r w:rsidR="00B93A71" w:rsidRPr="00447BB3">
        <w:rPr>
          <w:rFonts w:ascii="Cambria" w:hAnsi="Cambria"/>
          <w:sz w:val="24"/>
          <w:szCs w:val="24"/>
        </w:rPr>
        <w:t xml:space="preserve">zrealizowania </w:t>
      </w:r>
      <w:r w:rsidR="00333425" w:rsidRPr="00447BB3">
        <w:rPr>
          <w:rFonts w:ascii="Cambria" w:hAnsi="Cambria"/>
          <w:sz w:val="24"/>
          <w:szCs w:val="24"/>
        </w:rPr>
        <w:t>w</w:t>
      </w:r>
      <w:r w:rsidR="0042723B">
        <w:rPr>
          <w:rFonts w:ascii="Cambria" w:hAnsi="Cambria"/>
          <w:sz w:val="24"/>
          <w:szCs w:val="24"/>
        </w:rPr>
        <w:t> </w:t>
      </w:r>
      <w:r w:rsidR="00333425" w:rsidRPr="00447BB3">
        <w:rPr>
          <w:rFonts w:ascii="Cambria" w:hAnsi="Cambria"/>
          <w:sz w:val="24"/>
          <w:szCs w:val="24"/>
        </w:rPr>
        <w:t>innym terminie wskazanym przez Zamawiającego w drodze kontaktów roboczych – powyższy obowiązek będzie niezależny od ewentualnych innych konsekwencji wykonywania zamówienia niezgodnie z umową (np. odpowiedzialności odszkodowawczej, obowiązku zapłaty kar umownych, uprawnienia Zamawiającego do odstąpienia od umowy).</w:t>
      </w:r>
    </w:p>
    <w:p w14:paraId="34BC2547"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p>
    <w:p w14:paraId="698D6379" w14:textId="1DD4B52C" w:rsidR="006B764E" w:rsidRPr="00447BB3" w:rsidRDefault="00FE039C"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t>7.</w:t>
      </w:r>
      <w:r w:rsidRPr="00447BB3">
        <w:rPr>
          <w:rFonts w:ascii="Cambria" w:hAnsi="Cambria"/>
          <w:sz w:val="24"/>
          <w:szCs w:val="24"/>
        </w:rPr>
        <w:t xml:space="preserve">  </w:t>
      </w:r>
      <w:r w:rsidR="009E76CD" w:rsidRPr="00447BB3">
        <w:rPr>
          <w:rFonts w:ascii="Cambria" w:hAnsi="Cambria"/>
          <w:sz w:val="24"/>
          <w:szCs w:val="24"/>
        </w:rPr>
        <w:t>W ramach realizacji przedmiotu zamówienia Wykonawca zobowiązany będzie do:</w:t>
      </w:r>
    </w:p>
    <w:p w14:paraId="00F9D1E0" w14:textId="0988B42A" w:rsidR="009E76CD" w:rsidRPr="00447BB3" w:rsidRDefault="009E76CD" w:rsidP="006274A5">
      <w:pPr>
        <w:pStyle w:val="Default"/>
        <w:numPr>
          <w:ilvl w:val="0"/>
          <w:numId w:val="3"/>
        </w:numPr>
        <w:spacing w:line="288" w:lineRule="auto"/>
        <w:jc w:val="both"/>
        <w:rPr>
          <w:rFonts w:ascii="Cambria" w:hAnsi="Cambria"/>
        </w:rPr>
      </w:pPr>
      <w:r w:rsidRPr="00447BB3">
        <w:rPr>
          <w:rFonts w:ascii="Cambria" w:hAnsi="Cambria"/>
        </w:rPr>
        <w:t xml:space="preserve">przeprowadzenia </w:t>
      </w:r>
      <w:r w:rsidR="00FE039C" w:rsidRPr="00447BB3">
        <w:rPr>
          <w:rFonts w:ascii="Cambria" w:hAnsi="Cambria"/>
        </w:rPr>
        <w:t xml:space="preserve">usług </w:t>
      </w:r>
      <w:r w:rsidRPr="00447BB3">
        <w:rPr>
          <w:rFonts w:ascii="Cambria" w:hAnsi="Cambria"/>
        </w:rPr>
        <w:t xml:space="preserve">o wskazanym zakresie tematycznym z zachowaniem należytej staranności oraz dążenia do tego, aby wskaźnik ukończenia przez Uczestników Projektu osiągnął poziom 100%, </w:t>
      </w:r>
      <w:r w:rsidR="00C40575" w:rsidRPr="00447BB3">
        <w:rPr>
          <w:rFonts w:ascii="Cambria" w:hAnsi="Cambria"/>
        </w:rPr>
        <w:t>a także z uwzględnieniem racjonalnych wytycznych, zaleceń i sugestii Zamawiającego</w:t>
      </w:r>
      <w:r w:rsidR="006B764E" w:rsidRPr="00447BB3">
        <w:rPr>
          <w:rFonts w:ascii="Cambria" w:hAnsi="Cambria"/>
        </w:rPr>
        <w:t>,</w:t>
      </w:r>
    </w:p>
    <w:p w14:paraId="79DD9ACC" w14:textId="77777777" w:rsidR="009E76CD" w:rsidRPr="00447BB3" w:rsidRDefault="009E76CD" w:rsidP="006274A5">
      <w:pPr>
        <w:pStyle w:val="Default"/>
        <w:numPr>
          <w:ilvl w:val="0"/>
          <w:numId w:val="3"/>
        </w:numPr>
        <w:spacing w:line="288" w:lineRule="auto"/>
        <w:jc w:val="both"/>
        <w:rPr>
          <w:rFonts w:ascii="Cambria" w:hAnsi="Cambria"/>
        </w:rPr>
      </w:pPr>
      <w:r w:rsidRPr="00447BB3">
        <w:rPr>
          <w:rFonts w:ascii="Cambria" w:hAnsi="Cambria"/>
        </w:rPr>
        <w:t xml:space="preserve">przekazywania niezwłocznie informacji, w formie telefonicznej lub e-mail, o każdym Uczestniku, który opuszcza spotkania lub posiada innego rodzaju zaległości, </w:t>
      </w:r>
    </w:p>
    <w:p w14:paraId="287D0412" w14:textId="77777777" w:rsidR="00FE039C" w:rsidRPr="00447BB3" w:rsidRDefault="00FE039C" w:rsidP="006274A5">
      <w:pPr>
        <w:pStyle w:val="Default"/>
        <w:numPr>
          <w:ilvl w:val="0"/>
          <w:numId w:val="3"/>
        </w:numPr>
        <w:spacing w:line="288" w:lineRule="auto"/>
        <w:jc w:val="both"/>
        <w:rPr>
          <w:rFonts w:ascii="Cambria" w:hAnsi="Cambria"/>
        </w:rPr>
      </w:pPr>
      <w:r w:rsidRPr="00447BB3">
        <w:rPr>
          <w:rFonts w:ascii="Cambria" w:hAnsi="Cambria"/>
        </w:rPr>
        <w:t>umożliwienie Zamawiającemu bieżącego weryfikowania należytego wykonywania zamówienia, w szczególności umożliwienie dokonywania wizytacji oraz udzielanie Zamawiającemu niezbędnych żądanych informacji;</w:t>
      </w:r>
    </w:p>
    <w:p w14:paraId="7BF53EDA" w14:textId="77777777" w:rsidR="00FE039C" w:rsidRPr="00447BB3" w:rsidRDefault="00FE039C" w:rsidP="006274A5">
      <w:pPr>
        <w:pStyle w:val="Default"/>
        <w:numPr>
          <w:ilvl w:val="0"/>
          <w:numId w:val="3"/>
        </w:numPr>
        <w:spacing w:line="288" w:lineRule="auto"/>
        <w:jc w:val="both"/>
        <w:rPr>
          <w:rFonts w:ascii="Cambria" w:hAnsi="Cambria"/>
        </w:rPr>
      </w:pPr>
      <w:r w:rsidRPr="00447BB3">
        <w:rPr>
          <w:rFonts w:ascii="Cambria" w:hAnsi="Cambria"/>
        </w:rPr>
        <w:t>informowania Zamawiającego o wszystkich znanych okolicznościach mogących wpłynąć na realizację zadań, do których jest zobowiązany oraz o zauważonych nieprawidłowościach;</w:t>
      </w:r>
    </w:p>
    <w:p w14:paraId="04ED2E8F" w14:textId="2E7BB18E" w:rsidR="00FE039C" w:rsidRPr="00447BB3" w:rsidRDefault="00FE039C" w:rsidP="006274A5">
      <w:pPr>
        <w:pStyle w:val="Default"/>
        <w:numPr>
          <w:ilvl w:val="0"/>
          <w:numId w:val="3"/>
        </w:numPr>
        <w:spacing w:line="288" w:lineRule="auto"/>
        <w:jc w:val="both"/>
        <w:rPr>
          <w:rFonts w:ascii="Cambria" w:hAnsi="Cambria"/>
        </w:rPr>
      </w:pPr>
      <w:r w:rsidRPr="00447BB3">
        <w:rPr>
          <w:rFonts w:ascii="Cambria" w:hAnsi="Cambria"/>
        </w:rPr>
        <w:t>w zakresie niezbędnym do należytego wykonania przedmiotu zamówienia, opracowanie i przygotowanie ewentualnych dodatkowych materiałów (np. testów, kwestionariuszy, kart obserwacji);</w:t>
      </w:r>
    </w:p>
    <w:p w14:paraId="78CC0284" w14:textId="77777777" w:rsidR="00FE039C" w:rsidRPr="00447BB3" w:rsidRDefault="00FE039C" w:rsidP="006274A5">
      <w:pPr>
        <w:pStyle w:val="Default"/>
        <w:numPr>
          <w:ilvl w:val="0"/>
          <w:numId w:val="3"/>
        </w:numPr>
        <w:spacing w:line="288" w:lineRule="auto"/>
        <w:jc w:val="both"/>
        <w:rPr>
          <w:rFonts w:ascii="Cambria" w:hAnsi="Cambria"/>
        </w:rPr>
      </w:pPr>
      <w:r w:rsidRPr="00447BB3">
        <w:rPr>
          <w:rFonts w:ascii="Cambria" w:hAnsi="Cambria"/>
        </w:rPr>
        <w:lastRenderedPageBreak/>
        <w:t>niezwłocznego udostępniania do wglądu na żądanie Instytucji Zarządzającej/Pośredniczącej Projektem, którego dotyczy niniejsza umowa oraz innych podmiotów uprawnionych do kontroli wszelkich dokumentów związanych z realizowanym Projektem;</w:t>
      </w:r>
    </w:p>
    <w:p w14:paraId="45886F2F" w14:textId="5C7E5FCF" w:rsidR="009E76CD" w:rsidRPr="00447BB3" w:rsidRDefault="00FE039C" w:rsidP="006274A5">
      <w:pPr>
        <w:pStyle w:val="Default"/>
        <w:numPr>
          <w:ilvl w:val="0"/>
          <w:numId w:val="3"/>
        </w:numPr>
        <w:spacing w:line="288" w:lineRule="auto"/>
        <w:jc w:val="both"/>
        <w:rPr>
          <w:rFonts w:ascii="Cambria" w:hAnsi="Cambria"/>
        </w:rPr>
      </w:pPr>
      <w:r w:rsidRPr="00447BB3">
        <w:rPr>
          <w:rFonts w:ascii="Cambria" w:hAnsi="Cambria"/>
        </w:rPr>
        <w:t xml:space="preserve">przekazywania Zamawiającemu wszelkiej oryginalnej dokumentacji związanej z prowadzeniem usług (np. list obecności, </w:t>
      </w:r>
      <w:r w:rsidR="004D3956" w:rsidRPr="00447BB3">
        <w:rPr>
          <w:rFonts w:ascii="Cambria" w:hAnsi="Cambria"/>
        </w:rPr>
        <w:t xml:space="preserve">dzienników zajęć, ankiet, </w:t>
      </w:r>
      <w:r w:rsidRPr="00447BB3">
        <w:rPr>
          <w:rFonts w:ascii="Cambria" w:hAnsi="Cambria"/>
        </w:rPr>
        <w:t>indywidualnych kart wsparcia, ewidencji zrealizowanych godzin, kart obserwacji, kwestionariuszy,</w:t>
      </w:r>
      <w:r w:rsidR="004C0244" w:rsidRPr="00447BB3">
        <w:rPr>
          <w:rFonts w:ascii="Cambria" w:hAnsi="Cambria"/>
        </w:rPr>
        <w:t xml:space="preserve"> Bilansu Kompetencji, indywidualnego planu rozwoju, wyniku przeprowadzonego testu kompetencji cyfrowych Europass</w:t>
      </w:r>
      <w:r w:rsidRPr="00447BB3">
        <w:rPr>
          <w:rFonts w:ascii="Cambria" w:hAnsi="Cambria"/>
        </w:rPr>
        <w:t>) do 5-go dnia każdego następnego miesiąca po zakończonych zajęciach, a zeskanowanych dokumentów na każde wezwanie Zamawiającego;</w:t>
      </w:r>
      <w:r w:rsidRPr="00447BB3" w:rsidDel="00FE039C">
        <w:rPr>
          <w:rFonts w:ascii="Cambria" w:hAnsi="Cambria"/>
        </w:rPr>
        <w:t xml:space="preserve"> </w:t>
      </w:r>
    </w:p>
    <w:p w14:paraId="1E1E2748" w14:textId="7F6C409C" w:rsidR="009E76CD" w:rsidRPr="00447BB3" w:rsidRDefault="009E76CD" w:rsidP="006274A5">
      <w:pPr>
        <w:pStyle w:val="Default"/>
        <w:numPr>
          <w:ilvl w:val="0"/>
          <w:numId w:val="3"/>
        </w:numPr>
        <w:spacing w:line="288" w:lineRule="auto"/>
        <w:jc w:val="both"/>
        <w:rPr>
          <w:rFonts w:ascii="Cambria" w:hAnsi="Cambria"/>
        </w:rPr>
      </w:pPr>
      <w:r w:rsidRPr="00447BB3">
        <w:rPr>
          <w:rFonts w:ascii="Cambria" w:hAnsi="Cambria"/>
        </w:rPr>
        <w:t>wykonywania innych, dodatkowych czynności związanych z bezpośrednią realizacją Projektu, w tym: rozprowadzania wśród uczestników materiałów przekazanych przez Zamawiającego, zbierania od uczestników dokumentów</w:t>
      </w:r>
      <w:r w:rsidR="00C40575" w:rsidRPr="00447BB3">
        <w:rPr>
          <w:rFonts w:ascii="Cambria" w:hAnsi="Cambria"/>
        </w:rPr>
        <w:t xml:space="preserve"> wskazanych przez Zamawiającego,</w:t>
      </w:r>
      <w:r w:rsidRPr="00447BB3">
        <w:rPr>
          <w:rFonts w:ascii="Cambria" w:hAnsi="Cambria"/>
        </w:rPr>
        <w:t xml:space="preserve"> </w:t>
      </w:r>
    </w:p>
    <w:p w14:paraId="26C08A8E" w14:textId="21107D1E" w:rsidR="009E76CD" w:rsidRPr="00447BB3" w:rsidRDefault="009E76CD" w:rsidP="006274A5">
      <w:pPr>
        <w:numPr>
          <w:ilvl w:val="0"/>
          <w:numId w:val="4"/>
        </w:numPr>
        <w:spacing w:after="0" w:line="288" w:lineRule="auto"/>
        <w:jc w:val="both"/>
        <w:rPr>
          <w:rFonts w:ascii="Cambria" w:hAnsi="Cambria"/>
          <w:sz w:val="24"/>
          <w:szCs w:val="24"/>
        </w:rPr>
      </w:pPr>
      <w:r w:rsidRPr="00447BB3">
        <w:rPr>
          <w:rFonts w:ascii="Cambria" w:hAnsi="Cambria"/>
          <w:sz w:val="24"/>
          <w:szCs w:val="24"/>
        </w:rPr>
        <w:t>informowania uczestników o współfinansowaniu Projektu</w:t>
      </w:r>
      <w:r w:rsidRPr="00447BB3">
        <w:rPr>
          <w:rFonts w:ascii="Cambria" w:hAnsi="Cambria"/>
          <w:i/>
          <w:sz w:val="24"/>
          <w:szCs w:val="24"/>
        </w:rPr>
        <w:t xml:space="preserve"> </w:t>
      </w:r>
      <w:r w:rsidRPr="00447BB3">
        <w:rPr>
          <w:rFonts w:ascii="Cambria" w:hAnsi="Cambria"/>
          <w:sz w:val="24"/>
          <w:szCs w:val="24"/>
        </w:rPr>
        <w:t>ze środków Unii Europejskiej ze środków Europejskiego Funduszu Społecznego</w:t>
      </w:r>
      <w:r w:rsidR="003E40AA" w:rsidRPr="00447BB3">
        <w:rPr>
          <w:rFonts w:ascii="Cambria" w:hAnsi="Cambria"/>
          <w:sz w:val="24"/>
          <w:szCs w:val="24"/>
        </w:rPr>
        <w:t xml:space="preserve"> Plus</w:t>
      </w:r>
      <w:r w:rsidRPr="00447BB3">
        <w:rPr>
          <w:rFonts w:ascii="Cambria" w:hAnsi="Cambria"/>
          <w:sz w:val="24"/>
          <w:szCs w:val="24"/>
        </w:rPr>
        <w:t>;</w:t>
      </w:r>
    </w:p>
    <w:p w14:paraId="656A00FE" w14:textId="2B7C695F" w:rsidR="009E76CD" w:rsidRPr="00447BB3" w:rsidRDefault="009E76CD" w:rsidP="006274A5">
      <w:pPr>
        <w:numPr>
          <w:ilvl w:val="0"/>
          <w:numId w:val="4"/>
        </w:numPr>
        <w:spacing w:after="0" w:line="288" w:lineRule="auto"/>
        <w:jc w:val="both"/>
        <w:rPr>
          <w:rFonts w:ascii="Cambria" w:hAnsi="Cambria"/>
          <w:sz w:val="24"/>
          <w:szCs w:val="24"/>
        </w:rPr>
      </w:pPr>
      <w:r w:rsidRPr="00447BB3">
        <w:rPr>
          <w:rFonts w:ascii="Cambria" w:hAnsi="Cambria"/>
          <w:sz w:val="24"/>
          <w:szCs w:val="24"/>
        </w:rPr>
        <w:t xml:space="preserve">realizacji przedmiotu zamówienia w czasie i miejscu wskazanym Wykonawcy przez Zamawiającego w drodze kontaktów roboczych w zależności od </w:t>
      </w:r>
      <w:r w:rsidR="004D3956" w:rsidRPr="00447BB3">
        <w:rPr>
          <w:rFonts w:ascii="Cambria" w:hAnsi="Cambria"/>
          <w:sz w:val="24"/>
          <w:szCs w:val="24"/>
        </w:rPr>
        <w:t>postępów rekrutacyjnych, diagnostycznych i szkoleniowych oraz preferencji</w:t>
      </w:r>
      <w:r w:rsidRPr="00447BB3">
        <w:rPr>
          <w:rFonts w:ascii="Cambria" w:hAnsi="Cambria"/>
          <w:sz w:val="24"/>
          <w:szCs w:val="24"/>
        </w:rPr>
        <w:t xml:space="preserve"> Uczestników Projektu</w:t>
      </w:r>
      <w:r w:rsidR="008E26B2" w:rsidRPr="00447BB3">
        <w:rPr>
          <w:rFonts w:ascii="Cambria" w:hAnsi="Cambria"/>
          <w:sz w:val="24"/>
          <w:szCs w:val="24"/>
        </w:rPr>
        <w:t>,</w:t>
      </w:r>
    </w:p>
    <w:p w14:paraId="35850F44" w14:textId="1CD46F87" w:rsidR="008E26B2" w:rsidRPr="00447BB3" w:rsidRDefault="00484CC9" w:rsidP="006274A5">
      <w:pPr>
        <w:numPr>
          <w:ilvl w:val="0"/>
          <w:numId w:val="4"/>
        </w:numPr>
        <w:spacing w:after="0" w:line="288" w:lineRule="auto"/>
        <w:jc w:val="both"/>
        <w:rPr>
          <w:rFonts w:ascii="Cambria" w:hAnsi="Cambria"/>
          <w:sz w:val="24"/>
          <w:szCs w:val="24"/>
        </w:rPr>
      </w:pPr>
      <w:r w:rsidRPr="00447BB3">
        <w:rPr>
          <w:rFonts w:ascii="Cambria" w:hAnsi="Cambria"/>
          <w:sz w:val="24"/>
          <w:szCs w:val="24"/>
        </w:rPr>
        <w:t xml:space="preserve">zapewnienia aby osoby wyznaczone do realizacji zamówienia spełniały warunki, o których mowa w pkt IV.1. Zapytania ofertowego. W przypadku zamiaru skierowania do realizacji zmówienia innych osób niż wyznaczone do realizacji zamówienia (innych niż wykazane w ramach spełnienia warunków z pkt IV.1. Zapytania ofertowego), Wykonawca jest każdorazowo zobowiązany do uprzedniego – z wyprzedzeniem co najmniej 2 dni roboczych – poinformowania o tym fakcie Zamawiającego oraz przedłożenia dokumentów analogicznych do dokumentów wykazujących spełnienie warunków z pkt IV.1. Zapytania ofertowego. Zamawiający ma prawo do każdorazowej weryfikacji osób wyznaczonych do realizacji zamówienia pod kątem spełnienia wymagań, o których mowa powyżej oraz wyrażenia sprzeciwu, co do możliwości </w:t>
      </w:r>
      <w:r w:rsidR="006C24BD">
        <w:rPr>
          <w:rFonts w:ascii="Cambria" w:hAnsi="Cambria"/>
          <w:sz w:val="24"/>
          <w:szCs w:val="24"/>
        </w:rPr>
        <w:t>realizowania</w:t>
      </w:r>
      <w:r w:rsidRPr="00447BB3">
        <w:rPr>
          <w:rFonts w:ascii="Cambria" w:hAnsi="Cambria"/>
          <w:sz w:val="24"/>
          <w:szCs w:val="24"/>
        </w:rPr>
        <w:t xml:space="preserve"> przez nie usług (w przypadku gdy Zamawiający poweźmie wątpliwości co do spełniania przez te osoby wymagań, o których mowa powyżej). W przypadku wyrażenia sprzeciwu Wykonawca zobowiązany jest do niezwłocznego wyznaczenia nowych (innych) osób spełniających wymagane kryteria.  Do nowo wskazanych osób stosuje się tryb weryfikacji, o którym mowa powyżej.</w:t>
      </w:r>
    </w:p>
    <w:p w14:paraId="2EB4EFCF" w14:textId="77777777" w:rsidR="009E76CD" w:rsidRPr="00447BB3" w:rsidRDefault="009E76CD" w:rsidP="006274A5">
      <w:pPr>
        <w:autoSpaceDE w:val="0"/>
        <w:autoSpaceDN w:val="0"/>
        <w:adjustRightInd w:val="0"/>
        <w:spacing w:after="0" w:line="288" w:lineRule="auto"/>
        <w:ind w:right="53"/>
        <w:jc w:val="both"/>
        <w:rPr>
          <w:rFonts w:ascii="Cambria" w:hAnsi="Cambria"/>
          <w:sz w:val="24"/>
          <w:szCs w:val="24"/>
        </w:rPr>
      </w:pPr>
    </w:p>
    <w:p w14:paraId="0C423656" w14:textId="25E707AE" w:rsidR="009E76CD" w:rsidRPr="00447BB3" w:rsidRDefault="0025633C" w:rsidP="006274A5">
      <w:pPr>
        <w:autoSpaceDE w:val="0"/>
        <w:autoSpaceDN w:val="0"/>
        <w:adjustRightInd w:val="0"/>
        <w:spacing w:after="0" w:line="288" w:lineRule="auto"/>
        <w:ind w:right="53"/>
        <w:jc w:val="both"/>
        <w:rPr>
          <w:rFonts w:ascii="Cambria" w:hAnsi="Cambria"/>
          <w:sz w:val="24"/>
          <w:szCs w:val="24"/>
        </w:rPr>
      </w:pPr>
      <w:r w:rsidRPr="00447BB3">
        <w:rPr>
          <w:rFonts w:ascii="Cambria" w:hAnsi="Cambria"/>
          <w:b/>
          <w:bCs/>
          <w:sz w:val="24"/>
          <w:szCs w:val="24"/>
        </w:rPr>
        <w:t xml:space="preserve">8. </w:t>
      </w:r>
      <w:r w:rsidR="009E76CD" w:rsidRPr="00447BB3">
        <w:rPr>
          <w:rFonts w:ascii="Cambria" w:hAnsi="Cambria"/>
          <w:sz w:val="24"/>
          <w:szCs w:val="24"/>
        </w:rPr>
        <w:t xml:space="preserve">Zakończenie przeprowadzenia </w:t>
      </w:r>
      <w:r w:rsidRPr="00447BB3">
        <w:rPr>
          <w:rFonts w:ascii="Cambria" w:hAnsi="Cambria"/>
          <w:sz w:val="24"/>
          <w:szCs w:val="24"/>
        </w:rPr>
        <w:t>usług</w:t>
      </w:r>
      <w:r w:rsidR="009E76CD" w:rsidRPr="00447BB3">
        <w:rPr>
          <w:rFonts w:ascii="Cambria" w:hAnsi="Cambria"/>
          <w:sz w:val="24"/>
          <w:szCs w:val="24"/>
        </w:rPr>
        <w:t xml:space="preserve"> będzie </w:t>
      </w:r>
      <w:r w:rsidRPr="00447BB3">
        <w:rPr>
          <w:rFonts w:ascii="Cambria" w:hAnsi="Cambria"/>
          <w:sz w:val="24"/>
          <w:szCs w:val="24"/>
        </w:rPr>
        <w:t>potwierdzone</w:t>
      </w:r>
      <w:r w:rsidR="009E76CD" w:rsidRPr="00447BB3">
        <w:rPr>
          <w:rFonts w:ascii="Cambria" w:hAnsi="Cambria"/>
          <w:sz w:val="24"/>
          <w:szCs w:val="24"/>
        </w:rPr>
        <w:t xml:space="preserve"> przez strony protokołem odbioru (wykonania).</w:t>
      </w:r>
    </w:p>
    <w:p w14:paraId="76A9D670" w14:textId="77777777" w:rsidR="00844658" w:rsidRPr="00447BB3" w:rsidRDefault="00844658" w:rsidP="006274A5">
      <w:pPr>
        <w:autoSpaceDE w:val="0"/>
        <w:autoSpaceDN w:val="0"/>
        <w:adjustRightInd w:val="0"/>
        <w:spacing w:after="0" w:line="288" w:lineRule="auto"/>
        <w:ind w:right="53"/>
        <w:jc w:val="both"/>
        <w:rPr>
          <w:rFonts w:ascii="Cambria" w:hAnsi="Cambria"/>
          <w:sz w:val="24"/>
          <w:szCs w:val="24"/>
        </w:rPr>
      </w:pPr>
    </w:p>
    <w:p w14:paraId="52E48177" w14:textId="1C78022B" w:rsidR="00A02EA6" w:rsidRPr="00447BB3" w:rsidRDefault="0025633C" w:rsidP="006274A5">
      <w:pPr>
        <w:autoSpaceDE w:val="0"/>
        <w:autoSpaceDN w:val="0"/>
        <w:adjustRightInd w:val="0"/>
        <w:spacing w:after="0" w:line="288" w:lineRule="auto"/>
        <w:jc w:val="both"/>
        <w:rPr>
          <w:rFonts w:ascii="Cambria" w:hAnsi="Cambria"/>
          <w:sz w:val="24"/>
          <w:szCs w:val="24"/>
        </w:rPr>
      </w:pPr>
      <w:r w:rsidRPr="00447BB3">
        <w:rPr>
          <w:rFonts w:ascii="Cambria" w:hAnsi="Cambria" w:cs="Arial"/>
          <w:b/>
          <w:bCs/>
          <w:color w:val="000000"/>
          <w:sz w:val="24"/>
          <w:szCs w:val="24"/>
        </w:rPr>
        <w:lastRenderedPageBreak/>
        <w:t xml:space="preserve">9. </w:t>
      </w:r>
      <w:r w:rsidR="009E76CD" w:rsidRPr="00447BB3">
        <w:rPr>
          <w:rFonts w:ascii="Cambria" w:hAnsi="Cambria" w:cs="Arial"/>
          <w:color w:val="000000"/>
          <w:sz w:val="24"/>
          <w:szCs w:val="24"/>
        </w:rPr>
        <w:t xml:space="preserve">Zamawiający zapewni Wykonawcy sale do </w:t>
      </w:r>
      <w:r w:rsidR="00484CC9" w:rsidRPr="00447BB3">
        <w:rPr>
          <w:rFonts w:ascii="Cambria" w:hAnsi="Cambria" w:cs="Arial"/>
          <w:color w:val="000000"/>
          <w:sz w:val="24"/>
          <w:szCs w:val="24"/>
        </w:rPr>
        <w:t>realizacji usług</w:t>
      </w:r>
      <w:r w:rsidR="009E76CD" w:rsidRPr="00447BB3">
        <w:rPr>
          <w:rFonts w:ascii="Cambria" w:hAnsi="Cambria" w:cs="Arial"/>
          <w:color w:val="000000"/>
          <w:sz w:val="24"/>
          <w:szCs w:val="24"/>
        </w:rPr>
        <w:t xml:space="preserve">. Wykonawca zobowiązuje się do </w:t>
      </w:r>
      <w:r w:rsidR="009E76CD" w:rsidRPr="00447BB3">
        <w:rPr>
          <w:rFonts w:ascii="Cambria" w:hAnsi="Cambria"/>
          <w:sz w:val="24"/>
          <w:szCs w:val="24"/>
        </w:rPr>
        <w:t>odpowiedniego zabezpieczenia powierzonego mu mienia i udostępnionych sal. Wykonawca ponosić będzie odpowiedzialność za szkodę wyrządzoną Zamawiającemu nieodpowiednim zabezpieczeniem powierzonego mienia i udostępnionych sal. Zamawiający będzie uprawniony do potrącania odszkodowania z wynagrodzenia należnego Wykonawcy</w:t>
      </w:r>
      <w:r w:rsidR="005F5007" w:rsidRPr="00447BB3">
        <w:rPr>
          <w:rFonts w:ascii="Cambria" w:hAnsi="Cambria"/>
          <w:sz w:val="24"/>
          <w:szCs w:val="24"/>
        </w:rPr>
        <w:t>.</w:t>
      </w:r>
    </w:p>
    <w:p w14:paraId="0E6D36D4" w14:textId="77777777" w:rsidR="00A02EA6" w:rsidRPr="00447BB3" w:rsidRDefault="00A02EA6" w:rsidP="006274A5">
      <w:pPr>
        <w:autoSpaceDE w:val="0"/>
        <w:autoSpaceDN w:val="0"/>
        <w:adjustRightInd w:val="0"/>
        <w:spacing w:after="0" w:line="288" w:lineRule="auto"/>
        <w:jc w:val="both"/>
        <w:rPr>
          <w:rFonts w:ascii="Cambria" w:hAnsi="Cambria" w:cs="Arial"/>
          <w:color w:val="000000"/>
          <w:sz w:val="24"/>
          <w:szCs w:val="24"/>
        </w:rPr>
      </w:pPr>
    </w:p>
    <w:p w14:paraId="05CE8250" w14:textId="77777777" w:rsidR="009E76CD" w:rsidRPr="00447BB3" w:rsidRDefault="009E76CD" w:rsidP="006274A5">
      <w:pPr>
        <w:pStyle w:val="Akapitzlist"/>
        <w:numPr>
          <w:ilvl w:val="0"/>
          <w:numId w:val="2"/>
        </w:numPr>
        <w:spacing w:after="0" w:line="288" w:lineRule="auto"/>
        <w:ind w:left="709"/>
        <w:contextualSpacing/>
        <w:jc w:val="both"/>
        <w:rPr>
          <w:rFonts w:ascii="Cambria" w:hAnsi="Cambria" w:cs="Calibri"/>
          <w:b/>
          <w:sz w:val="24"/>
          <w:szCs w:val="24"/>
        </w:rPr>
      </w:pPr>
      <w:r w:rsidRPr="00447BB3">
        <w:rPr>
          <w:rFonts w:ascii="Cambria" w:hAnsi="Cambria" w:cs="Calibri"/>
          <w:b/>
          <w:sz w:val="24"/>
          <w:szCs w:val="24"/>
        </w:rPr>
        <w:t>WARUNKI UDZIAŁU W POSTĘPOWANIU</w:t>
      </w:r>
    </w:p>
    <w:p w14:paraId="5E69F434" w14:textId="77777777" w:rsidR="009E76CD" w:rsidRPr="00447BB3" w:rsidRDefault="009E76CD" w:rsidP="006274A5">
      <w:pPr>
        <w:spacing w:after="0" w:line="288" w:lineRule="auto"/>
        <w:jc w:val="both"/>
        <w:rPr>
          <w:rFonts w:ascii="Cambria" w:hAnsi="Cambria" w:cs="Calibri"/>
          <w:sz w:val="24"/>
          <w:szCs w:val="24"/>
        </w:rPr>
      </w:pPr>
    </w:p>
    <w:p w14:paraId="1A98E00A" w14:textId="455D000C" w:rsidR="00580F81" w:rsidRPr="00510D36" w:rsidRDefault="00580F81" w:rsidP="006274A5">
      <w:pPr>
        <w:spacing w:after="0" w:line="288" w:lineRule="auto"/>
        <w:jc w:val="both"/>
        <w:rPr>
          <w:rFonts w:ascii="Cambria" w:hAnsi="Cambria" w:cs="Calibri"/>
          <w:sz w:val="24"/>
          <w:szCs w:val="24"/>
        </w:rPr>
      </w:pPr>
      <w:r w:rsidRPr="001E6525">
        <w:rPr>
          <w:rFonts w:ascii="Cambria" w:hAnsi="Cambria" w:cs="Calibri"/>
          <w:i/>
          <w:iCs/>
          <w:sz w:val="24"/>
          <w:szCs w:val="24"/>
        </w:rPr>
        <w:t xml:space="preserve">UWAGA: Warunki udziału w postępowaniu </w:t>
      </w:r>
      <w:r w:rsidR="00447BB3" w:rsidRPr="001E6525">
        <w:rPr>
          <w:rFonts w:ascii="Cambria" w:hAnsi="Cambria" w:cs="Calibri"/>
          <w:i/>
          <w:iCs/>
          <w:sz w:val="24"/>
          <w:szCs w:val="24"/>
        </w:rPr>
        <w:t xml:space="preserve">są identyczne </w:t>
      </w:r>
      <w:r w:rsidRPr="001E6525">
        <w:rPr>
          <w:rFonts w:ascii="Cambria" w:hAnsi="Cambria" w:cs="Calibri"/>
          <w:i/>
          <w:iCs/>
          <w:sz w:val="24"/>
          <w:szCs w:val="24"/>
        </w:rPr>
        <w:t>dla każdej części zamówienia</w:t>
      </w:r>
      <w:r w:rsidRPr="00510D36">
        <w:rPr>
          <w:rFonts w:ascii="Cambria" w:hAnsi="Cambria" w:cs="Calibri"/>
          <w:sz w:val="24"/>
          <w:szCs w:val="24"/>
        </w:rPr>
        <w:t>.</w:t>
      </w:r>
    </w:p>
    <w:p w14:paraId="6E079EBE" w14:textId="77777777" w:rsidR="00580F81" w:rsidRPr="00510D36" w:rsidRDefault="00580F81" w:rsidP="006274A5">
      <w:pPr>
        <w:spacing w:after="0" w:line="288" w:lineRule="auto"/>
        <w:jc w:val="both"/>
        <w:rPr>
          <w:rFonts w:ascii="Cambria" w:hAnsi="Cambria" w:cs="Calibri"/>
          <w:sz w:val="24"/>
          <w:szCs w:val="24"/>
        </w:rPr>
      </w:pPr>
    </w:p>
    <w:p w14:paraId="21CA5120" w14:textId="77777777" w:rsidR="009E76CD" w:rsidRPr="00447BB3" w:rsidRDefault="009E76CD" w:rsidP="006274A5">
      <w:pPr>
        <w:tabs>
          <w:tab w:val="left" w:pos="422"/>
        </w:tabs>
        <w:spacing w:after="0" w:line="288" w:lineRule="auto"/>
        <w:jc w:val="both"/>
        <w:rPr>
          <w:rFonts w:ascii="Cambria" w:hAnsi="Cambria" w:cs="Calibri"/>
          <w:sz w:val="24"/>
          <w:szCs w:val="24"/>
        </w:rPr>
      </w:pPr>
      <w:r w:rsidRPr="00510D36">
        <w:rPr>
          <w:rFonts w:ascii="Cambria" w:hAnsi="Cambria" w:cs="Calibri"/>
          <w:sz w:val="24"/>
          <w:szCs w:val="24"/>
        </w:rPr>
        <w:t>O udzielenie zamówienia mogą ubiegać się Wykonawcy</w:t>
      </w:r>
      <w:r w:rsidRPr="00447BB3">
        <w:rPr>
          <w:rFonts w:ascii="Cambria" w:hAnsi="Cambria" w:cs="Calibri"/>
          <w:sz w:val="24"/>
          <w:szCs w:val="24"/>
        </w:rPr>
        <w:t>, którzy spełniają łącznie następujące warunki udziału w postępowaniu:</w:t>
      </w:r>
    </w:p>
    <w:p w14:paraId="6996F11E" w14:textId="77777777" w:rsidR="009E76CD" w:rsidRPr="00447BB3" w:rsidRDefault="009E76CD" w:rsidP="006274A5">
      <w:pPr>
        <w:autoSpaceDE w:val="0"/>
        <w:autoSpaceDN w:val="0"/>
        <w:adjustRightInd w:val="0"/>
        <w:spacing w:after="0" w:line="288" w:lineRule="auto"/>
        <w:jc w:val="both"/>
        <w:rPr>
          <w:rFonts w:ascii="Cambria" w:hAnsi="Cambria" w:cs="Arial"/>
          <w:color w:val="000000"/>
          <w:sz w:val="24"/>
          <w:szCs w:val="24"/>
        </w:rPr>
      </w:pPr>
    </w:p>
    <w:p w14:paraId="4A4AED87" w14:textId="0B3DCB13" w:rsidR="00D777B0" w:rsidRPr="00447BB3" w:rsidRDefault="009E76CD" w:rsidP="006274A5">
      <w:pPr>
        <w:pStyle w:val="Akapitzlist"/>
        <w:numPr>
          <w:ilvl w:val="0"/>
          <w:numId w:val="5"/>
        </w:numPr>
        <w:autoSpaceDE w:val="0"/>
        <w:autoSpaceDN w:val="0"/>
        <w:adjustRightInd w:val="0"/>
        <w:spacing w:after="0" w:line="288" w:lineRule="auto"/>
        <w:ind w:left="426" w:hanging="426"/>
        <w:contextualSpacing/>
        <w:jc w:val="both"/>
        <w:rPr>
          <w:rFonts w:ascii="Cambria" w:hAnsi="Cambria" w:cs="Arial"/>
          <w:b/>
          <w:color w:val="000000"/>
          <w:sz w:val="24"/>
          <w:szCs w:val="24"/>
        </w:rPr>
      </w:pPr>
      <w:r w:rsidRPr="00510D36">
        <w:rPr>
          <w:rFonts w:ascii="Cambria" w:hAnsi="Cambria" w:cs="Arial"/>
          <w:b/>
          <w:color w:val="000000"/>
          <w:sz w:val="24"/>
          <w:szCs w:val="24"/>
        </w:rPr>
        <w:t>Wykonawca dysponuje odpowiednim potencjałem osobowym, tj.</w:t>
      </w:r>
      <w:r w:rsidR="00FA4484" w:rsidRPr="00510D36">
        <w:rPr>
          <w:rFonts w:ascii="Cambria" w:hAnsi="Cambria" w:cs="Arial"/>
          <w:b/>
          <w:color w:val="000000"/>
          <w:sz w:val="24"/>
          <w:szCs w:val="24"/>
        </w:rPr>
        <w:t xml:space="preserve"> dysponuje co najmniej </w:t>
      </w:r>
      <w:r w:rsidR="00FA4484" w:rsidRPr="001E6525">
        <w:rPr>
          <w:rFonts w:ascii="Cambria" w:hAnsi="Cambria" w:cs="Arial"/>
          <w:b/>
          <w:color w:val="000000"/>
          <w:sz w:val="24"/>
          <w:szCs w:val="24"/>
        </w:rPr>
        <w:t>1 osobą</w:t>
      </w:r>
      <w:r w:rsidR="00FA4484" w:rsidRPr="00510D36">
        <w:rPr>
          <w:rFonts w:ascii="Cambria" w:hAnsi="Cambria" w:cs="Arial"/>
          <w:b/>
          <w:color w:val="000000"/>
          <w:sz w:val="24"/>
          <w:szCs w:val="24"/>
        </w:rPr>
        <w:t xml:space="preserve"> spełniając</w:t>
      </w:r>
      <w:r w:rsidR="00FA4484" w:rsidRPr="00447BB3">
        <w:rPr>
          <w:rFonts w:ascii="Cambria" w:hAnsi="Cambria" w:cs="Arial"/>
          <w:b/>
          <w:color w:val="000000"/>
          <w:sz w:val="24"/>
          <w:szCs w:val="24"/>
        </w:rPr>
        <w:t>ą wszystkie następujące warunki</w:t>
      </w:r>
      <w:r w:rsidR="00D777B0" w:rsidRPr="00447BB3">
        <w:rPr>
          <w:rFonts w:ascii="Cambria" w:hAnsi="Cambria" w:cs="Arial"/>
          <w:b/>
          <w:color w:val="000000"/>
          <w:sz w:val="24"/>
          <w:szCs w:val="24"/>
        </w:rPr>
        <w:t>:</w:t>
      </w:r>
    </w:p>
    <w:p w14:paraId="2869FF98" w14:textId="77777777" w:rsidR="00D777B0" w:rsidRPr="00447BB3" w:rsidRDefault="00D777B0" w:rsidP="006274A5">
      <w:pPr>
        <w:pStyle w:val="Akapitzlist"/>
        <w:autoSpaceDE w:val="0"/>
        <w:autoSpaceDN w:val="0"/>
        <w:adjustRightInd w:val="0"/>
        <w:spacing w:after="0" w:line="288" w:lineRule="auto"/>
        <w:ind w:left="426"/>
        <w:contextualSpacing/>
        <w:jc w:val="both"/>
        <w:rPr>
          <w:rFonts w:ascii="Cambria" w:hAnsi="Cambria" w:cs="Arial"/>
          <w:b/>
          <w:color w:val="000000"/>
          <w:sz w:val="24"/>
          <w:szCs w:val="24"/>
        </w:rPr>
      </w:pPr>
    </w:p>
    <w:p w14:paraId="4ED4A751" w14:textId="126E6B00" w:rsidR="009E76CD" w:rsidRPr="001E6525" w:rsidRDefault="00510D36" w:rsidP="006274A5">
      <w:pPr>
        <w:pStyle w:val="Akapitzlist"/>
        <w:numPr>
          <w:ilvl w:val="1"/>
          <w:numId w:val="5"/>
        </w:numPr>
        <w:autoSpaceDE w:val="0"/>
        <w:autoSpaceDN w:val="0"/>
        <w:adjustRightInd w:val="0"/>
        <w:spacing w:after="0" w:line="288" w:lineRule="auto"/>
        <w:ind w:left="851" w:hanging="425"/>
        <w:contextualSpacing/>
        <w:jc w:val="both"/>
        <w:rPr>
          <w:rFonts w:ascii="Cambria" w:hAnsi="Cambria" w:cs="Arial"/>
          <w:bCs/>
          <w:color w:val="000000"/>
          <w:sz w:val="24"/>
          <w:szCs w:val="24"/>
        </w:rPr>
      </w:pPr>
      <w:r w:rsidRPr="00510D36">
        <w:rPr>
          <w:rFonts w:ascii="Cambria" w:hAnsi="Cambria" w:cs="Arial"/>
          <w:bCs/>
          <w:color w:val="000000"/>
          <w:sz w:val="24"/>
          <w:szCs w:val="24"/>
        </w:rPr>
        <w:t>posiada wykształcenie wyższe/zawodowe lub podyplomowe z zakresu doradztwa zawodowego lub posiada certyfikaty/zaświadczenia/inne dokumenty potwierdzające posiadanie kwalifikacji z zakresu doradztwa zawodowego</w:t>
      </w:r>
      <w:r w:rsidR="00E54CF6" w:rsidRPr="001E6525">
        <w:rPr>
          <w:rFonts w:ascii="Cambria" w:hAnsi="Cambria" w:cs="Arial"/>
          <w:bCs/>
          <w:color w:val="000000"/>
          <w:sz w:val="24"/>
          <w:szCs w:val="24"/>
        </w:rPr>
        <w:t>;</w:t>
      </w:r>
    </w:p>
    <w:p w14:paraId="2723F18A" w14:textId="77777777" w:rsidR="00E54CF6" w:rsidRPr="00447BB3" w:rsidRDefault="00E54CF6" w:rsidP="00E54CF6">
      <w:pPr>
        <w:pStyle w:val="Akapitzlist"/>
        <w:autoSpaceDE w:val="0"/>
        <w:autoSpaceDN w:val="0"/>
        <w:adjustRightInd w:val="0"/>
        <w:spacing w:after="0" w:line="288" w:lineRule="auto"/>
        <w:ind w:left="851"/>
        <w:contextualSpacing/>
        <w:jc w:val="both"/>
        <w:rPr>
          <w:rFonts w:ascii="Cambria" w:hAnsi="Cambria" w:cs="Arial"/>
          <w:bCs/>
          <w:color w:val="000000"/>
          <w:sz w:val="24"/>
          <w:szCs w:val="24"/>
        </w:rPr>
      </w:pPr>
    </w:p>
    <w:p w14:paraId="2B638AB7" w14:textId="56C8FFCF" w:rsidR="00BA1DB3" w:rsidRPr="00447BB3" w:rsidRDefault="00BA1DB3" w:rsidP="00C21BF4">
      <w:pPr>
        <w:pStyle w:val="Akapitzlist"/>
        <w:numPr>
          <w:ilvl w:val="1"/>
          <w:numId w:val="5"/>
        </w:numPr>
        <w:autoSpaceDE w:val="0"/>
        <w:autoSpaceDN w:val="0"/>
        <w:adjustRightInd w:val="0"/>
        <w:spacing w:after="0" w:line="288" w:lineRule="auto"/>
        <w:ind w:left="851" w:hanging="425"/>
        <w:contextualSpacing/>
        <w:jc w:val="both"/>
        <w:rPr>
          <w:rFonts w:ascii="Cambria" w:hAnsi="Cambria" w:cs="Arial"/>
          <w:bCs/>
          <w:color w:val="000000"/>
          <w:sz w:val="24"/>
          <w:szCs w:val="24"/>
        </w:rPr>
      </w:pPr>
      <w:r w:rsidRPr="00447BB3">
        <w:rPr>
          <w:rFonts w:ascii="Cambria" w:hAnsi="Cambria" w:cs="Arial"/>
          <w:bCs/>
          <w:color w:val="000000"/>
          <w:sz w:val="24"/>
          <w:szCs w:val="24"/>
        </w:rPr>
        <w:t xml:space="preserve">posiada niezbędne doświadczenie tj. </w:t>
      </w:r>
      <w:r w:rsidRPr="00447BB3">
        <w:rPr>
          <w:rFonts w:ascii="Cambria" w:hAnsi="Cambria"/>
          <w:sz w:val="24"/>
          <w:szCs w:val="24"/>
        </w:rPr>
        <w:t xml:space="preserve">minimum </w:t>
      </w:r>
      <w:r w:rsidRPr="00447BB3">
        <w:rPr>
          <w:rFonts w:ascii="Cambria" w:hAnsi="Cambria" w:cs="Arial"/>
          <w:bCs/>
          <w:color w:val="000000"/>
          <w:sz w:val="24"/>
          <w:szCs w:val="24"/>
        </w:rPr>
        <w:t xml:space="preserve">2-letnie doświadczenie zawodowe </w:t>
      </w:r>
      <w:r w:rsidR="00EF5957" w:rsidRPr="00447BB3">
        <w:rPr>
          <w:rFonts w:ascii="Cambria" w:hAnsi="Cambria" w:cs="Arial"/>
          <w:bCs/>
          <w:color w:val="000000"/>
          <w:sz w:val="24"/>
          <w:szCs w:val="24"/>
        </w:rPr>
        <w:t>w obszarze merytorycznym objętym niniejszym zamówieniem;</w:t>
      </w:r>
    </w:p>
    <w:p w14:paraId="01DAC2E0" w14:textId="77777777" w:rsidR="00C21BF4" w:rsidRPr="00447BB3" w:rsidRDefault="00C21BF4" w:rsidP="00C21BF4">
      <w:pPr>
        <w:pStyle w:val="Akapitzlist"/>
        <w:autoSpaceDE w:val="0"/>
        <w:autoSpaceDN w:val="0"/>
        <w:adjustRightInd w:val="0"/>
        <w:spacing w:after="0" w:line="288" w:lineRule="auto"/>
        <w:ind w:left="851"/>
        <w:contextualSpacing/>
        <w:jc w:val="both"/>
        <w:rPr>
          <w:rFonts w:ascii="Cambria" w:hAnsi="Cambria" w:cs="Arial"/>
          <w:bCs/>
          <w:color w:val="000000"/>
          <w:sz w:val="24"/>
          <w:szCs w:val="24"/>
        </w:rPr>
      </w:pPr>
    </w:p>
    <w:p w14:paraId="57569389" w14:textId="77777777" w:rsidR="00C21BF4" w:rsidRPr="00447BB3" w:rsidRDefault="00C21BF4" w:rsidP="00C21BF4">
      <w:pPr>
        <w:pStyle w:val="Akapitzlist"/>
        <w:autoSpaceDE w:val="0"/>
        <w:autoSpaceDN w:val="0"/>
        <w:adjustRightInd w:val="0"/>
        <w:spacing w:after="0" w:line="288" w:lineRule="auto"/>
        <w:ind w:left="851"/>
        <w:contextualSpacing/>
        <w:jc w:val="both"/>
        <w:rPr>
          <w:rFonts w:ascii="Cambria" w:hAnsi="Cambria" w:cs="Arial"/>
          <w:color w:val="000000"/>
          <w:sz w:val="24"/>
          <w:szCs w:val="24"/>
        </w:rPr>
      </w:pPr>
      <w:r w:rsidRPr="00447BB3">
        <w:rPr>
          <w:rFonts w:ascii="Cambria" w:hAnsi="Cambria" w:cs="Arial"/>
          <w:color w:val="000000"/>
          <w:sz w:val="24"/>
          <w:szCs w:val="24"/>
        </w:rPr>
        <w:t>Przez pojęcie „2-letniego doświadczenia zawodowego” Zamawiający rozumie min. 24 miesięczne zaangażowanie w wykonywaniu obowiązków zawodowych (bez względu na stosunek prawny w ramach, którego obowiązki te były wykonywane).</w:t>
      </w:r>
    </w:p>
    <w:p w14:paraId="1422663F" w14:textId="77777777" w:rsidR="00C21BF4" w:rsidRPr="00447BB3" w:rsidRDefault="00C21BF4" w:rsidP="00C21BF4">
      <w:pPr>
        <w:pStyle w:val="Akapitzlist"/>
        <w:autoSpaceDE w:val="0"/>
        <w:autoSpaceDN w:val="0"/>
        <w:adjustRightInd w:val="0"/>
        <w:spacing w:after="0" w:line="288" w:lineRule="auto"/>
        <w:ind w:left="851"/>
        <w:contextualSpacing/>
        <w:jc w:val="both"/>
        <w:rPr>
          <w:rFonts w:ascii="Cambria" w:hAnsi="Cambria" w:cs="Arial"/>
          <w:color w:val="000000"/>
          <w:sz w:val="24"/>
          <w:szCs w:val="24"/>
        </w:rPr>
      </w:pPr>
    </w:p>
    <w:p w14:paraId="57CBF922" w14:textId="77777777" w:rsidR="00C21BF4" w:rsidRPr="00447BB3" w:rsidRDefault="00D777B0" w:rsidP="00C21BF4">
      <w:pPr>
        <w:pStyle w:val="Akapitzlist"/>
        <w:autoSpaceDE w:val="0"/>
        <w:autoSpaceDN w:val="0"/>
        <w:adjustRightInd w:val="0"/>
        <w:spacing w:after="0" w:line="288" w:lineRule="auto"/>
        <w:ind w:left="851"/>
        <w:contextualSpacing/>
        <w:jc w:val="both"/>
        <w:rPr>
          <w:rFonts w:ascii="Cambria" w:hAnsi="Cambria" w:cs="Arial"/>
          <w:color w:val="000000"/>
          <w:sz w:val="24"/>
          <w:szCs w:val="24"/>
        </w:rPr>
      </w:pPr>
      <w:r w:rsidRPr="00447BB3">
        <w:rPr>
          <w:rFonts w:ascii="Cambria" w:hAnsi="Cambria" w:cs="Arial"/>
          <w:color w:val="000000"/>
          <w:sz w:val="24"/>
          <w:szCs w:val="24"/>
        </w:rPr>
        <w:t>Przez zaangażowanie w danym miesiącu rozumie się wykonywanie w danym miesiącu jakichkolwiek obowiązków zawodowych.</w:t>
      </w:r>
    </w:p>
    <w:p w14:paraId="6863AA41" w14:textId="77777777" w:rsidR="00C21BF4" w:rsidRPr="00447BB3" w:rsidRDefault="00C21BF4" w:rsidP="00C21BF4">
      <w:pPr>
        <w:pStyle w:val="Akapitzlist"/>
        <w:autoSpaceDE w:val="0"/>
        <w:autoSpaceDN w:val="0"/>
        <w:adjustRightInd w:val="0"/>
        <w:spacing w:after="0" w:line="288" w:lineRule="auto"/>
        <w:ind w:left="851"/>
        <w:contextualSpacing/>
        <w:jc w:val="both"/>
        <w:rPr>
          <w:rFonts w:ascii="Cambria" w:hAnsi="Cambria" w:cs="Arial"/>
          <w:color w:val="000000"/>
          <w:sz w:val="24"/>
          <w:szCs w:val="24"/>
        </w:rPr>
      </w:pPr>
    </w:p>
    <w:p w14:paraId="09A61033" w14:textId="47216D1C" w:rsidR="00EF5957" w:rsidRDefault="00EF5957" w:rsidP="00C21BF4">
      <w:pPr>
        <w:pStyle w:val="Akapitzlist"/>
        <w:autoSpaceDE w:val="0"/>
        <w:autoSpaceDN w:val="0"/>
        <w:adjustRightInd w:val="0"/>
        <w:spacing w:after="0" w:line="288" w:lineRule="auto"/>
        <w:ind w:left="851"/>
        <w:contextualSpacing/>
        <w:jc w:val="both"/>
        <w:rPr>
          <w:rFonts w:ascii="Cambria" w:hAnsi="Cambria" w:cs="Arial"/>
          <w:color w:val="000000"/>
          <w:sz w:val="24"/>
          <w:szCs w:val="24"/>
        </w:rPr>
      </w:pPr>
      <w:r w:rsidRPr="001E6525">
        <w:rPr>
          <w:rFonts w:ascii="Cambria" w:hAnsi="Cambria" w:cs="Arial"/>
          <w:color w:val="000000"/>
          <w:sz w:val="24"/>
          <w:szCs w:val="24"/>
        </w:rPr>
        <w:t>Przez doświadczenie w obszarze merytorycznym objętym niniejszym zamówieniem Zamawiający rozumie wykonywanie usług wprost objętych niniejszym zamówieniem lub usług podobnych, tj. usług doradztwa zawodowego</w:t>
      </w:r>
      <w:r w:rsidRPr="00510D36">
        <w:rPr>
          <w:rFonts w:ascii="Cambria" w:hAnsi="Cambria" w:cs="Arial"/>
          <w:color w:val="000000"/>
          <w:sz w:val="24"/>
          <w:szCs w:val="24"/>
        </w:rPr>
        <w:t>.</w:t>
      </w:r>
    </w:p>
    <w:p w14:paraId="22EBA9EA" w14:textId="77777777" w:rsidR="002B75AA" w:rsidRDefault="002B75AA" w:rsidP="00C21BF4">
      <w:pPr>
        <w:pStyle w:val="Akapitzlist"/>
        <w:autoSpaceDE w:val="0"/>
        <w:autoSpaceDN w:val="0"/>
        <w:adjustRightInd w:val="0"/>
        <w:spacing w:after="0" w:line="288" w:lineRule="auto"/>
        <w:ind w:left="851"/>
        <w:contextualSpacing/>
        <w:jc w:val="both"/>
        <w:rPr>
          <w:rFonts w:ascii="Cambria" w:hAnsi="Cambria" w:cs="Arial"/>
          <w:color w:val="000000"/>
          <w:sz w:val="24"/>
          <w:szCs w:val="24"/>
        </w:rPr>
      </w:pPr>
    </w:p>
    <w:p w14:paraId="15BF2DC6" w14:textId="7881B59C" w:rsidR="002B75AA" w:rsidRPr="00447BB3" w:rsidRDefault="002B75AA" w:rsidP="002B75AA">
      <w:pPr>
        <w:pStyle w:val="Akapitzlist"/>
        <w:numPr>
          <w:ilvl w:val="1"/>
          <w:numId w:val="5"/>
        </w:numPr>
        <w:autoSpaceDE w:val="0"/>
        <w:autoSpaceDN w:val="0"/>
        <w:adjustRightInd w:val="0"/>
        <w:spacing w:after="0" w:line="288" w:lineRule="auto"/>
        <w:ind w:left="851" w:hanging="425"/>
        <w:contextualSpacing/>
        <w:jc w:val="both"/>
        <w:rPr>
          <w:rFonts w:ascii="Cambria" w:hAnsi="Cambria" w:cs="Arial"/>
          <w:bCs/>
          <w:color w:val="000000"/>
          <w:sz w:val="24"/>
          <w:szCs w:val="24"/>
        </w:rPr>
      </w:pPr>
      <w:r>
        <w:rPr>
          <w:rFonts w:ascii="Cambria" w:hAnsi="Cambria" w:cs="Calibri"/>
          <w:sz w:val="24"/>
          <w:szCs w:val="24"/>
        </w:rPr>
        <w:t xml:space="preserve">złoży </w:t>
      </w:r>
      <w:r w:rsidRPr="00447BB3">
        <w:rPr>
          <w:rFonts w:ascii="Cambria" w:hAnsi="Cambria" w:cs="Calibri"/>
          <w:sz w:val="24"/>
          <w:szCs w:val="24"/>
        </w:rPr>
        <w:t>oświadczeni</w:t>
      </w:r>
      <w:r>
        <w:rPr>
          <w:rFonts w:ascii="Cambria" w:hAnsi="Cambria" w:cs="Calibri"/>
          <w:sz w:val="24"/>
          <w:szCs w:val="24"/>
        </w:rPr>
        <w:t>e</w:t>
      </w:r>
      <w:r w:rsidRPr="00447BB3">
        <w:rPr>
          <w:rFonts w:ascii="Cambria" w:hAnsi="Cambria" w:cs="Calibri"/>
          <w:sz w:val="24"/>
          <w:szCs w:val="24"/>
        </w:rPr>
        <w:t xml:space="preserve"> o gotowości do udziału w zamówieniu przez cały okres zamówienia</w:t>
      </w:r>
      <w:r>
        <w:rPr>
          <w:rFonts w:ascii="Cambria" w:hAnsi="Cambria" w:cs="Calibri"/>
          <w:sz w:val="24"/>
          <w:szCs w:val="24"/>
        </w:rPr>
        <w:t>;</w:t>
      </w:r>
    </w:p>
    <w:p w14:paraId="6646D450" w14:textId="77777777" w:rsidR="002B75AA" w:rsidRPr="00447BB3" w:rsidRDefault="002B75AA" w:rsidP="006274A5">
      <w:pPr>
        <w:spacing w:after="0" w:line="288" w:lineRule="auto"/>
        <w:jc w:val="both"/>
        <w:rPr>
          <w:rFonts w:ascii="Cambria" w:hAnsi="Cambria" w:cs="Calibri"/>
          <w:sz w:val="24"/>
          <w:szCs w:val="24"/>
        </w:rPr>
      </w:pPr>
    </w:p>
    <w:p w14:paraId="06788D3D" w14:textId="77777777" w:rsidR="00C21BF4" w:rsidRPr="00447BB3" w:rsidRDefault="00C21BF4" w:rsidP="00C21BF4">
      <w:pPr>
        <w:spacing w:after="0" w:line="288" w:lineRule="auto"/>
        <w:ind w:left="426"/>
        <w:jc w:val="both"/>
        <w:rPr>
          <w:rFonts w:ascii="Cambria" w:hAnsi="Cambria" w:cs="Calibri"/>
          <w:sz w:val="24"/>
          <w:szCs w:val="24"/>
        </w:rPr>
      </w:pPr>
      <w:r w:rsidRPr="00447BB3">
        <w:rPr>
          <w:rFonts w:ascii="Cambria" w:hAnsi="Cambria" w:cs="Arial"/>
          <w:bCs/>
          <w:color w:val="000000"/>
          <w:sz w:val="24"/>
          <w:szCs w:val="24"/>
        </w:rPr>
        <w:lastRenderedPageBreak/>
        <w:t>W przypadku ubiegania się o udzielenie zamówienia wspólnie przez kilku Wykonawców, potencjał osobowy takich Wykonawców oceniany jest wspólnie (ocenie podlega wspólny potencjał osobowy każdego z takich Wykonawców, a nie potencjał osobowy każdego z takich Wykonawców osobno).</w:t>
      </w:r>
    </w:p>
    <w:p w14:paraId="59CF0F83" w14:textId="77777777" w:rsidR="00C21BF4" w:rsidRPr="00447BB3" w:rsidRDefault="00C21BF4" w:rsidP="00C21BF4">
      <w:pPr>
        <w:spacing w:after="0" w:line="288" w:lineRule="auto"/>
        <w:ind w:left="426"/>
        <w:jc w:val="both"/>
        <w:rPr>
          <w:rFonts w:ascii="Cambria" w:hAnsi="Cambria" w:cs="Calibri"/>
          <w:sz w:val="24"/>
          <w:szCs w:val="24"/>
        </w:rPr>
      </w:pPr>
    </w:p>
    <w:p w14:paraId="7792F0D3" w14:textId="77777777" w:rsidR="00C21BF4" w:rsidRPr="00447BB3" w:rsidRDefault="00C21BF4" w:rsidP="00C21BF4">
      <w:pPr>
        <w:spacing w:after="0" w:line="288" w:lineRule="auto"/>
        <w:ind w:left="426"/>
        <w:jc w:val="both"/>
        <w:rPr>
          <w:rFonts w:ascii="Cambria" w:hAnsi="Cambria" w:cs="Calibri"/>
          <w:sz w:val="24"/>
          <w:szCs w:val="24"/>
        </w:rPr>
      </w:pPr>
      <w:r w:rsidRPr="00447BB3">
        <w:rPr>
          <w:rFonts w:ascii="Cambria" w:hAnsi="Cambria" w:cs="Calibri"/>
          <w:sz w:val="24"/>
          <w:szCs w:val="24"/>
        </w:rPr>
        <w:t>Do oferty należy dołączyć:</w:t>
      </w:r>
    </w:p>
    <w:p w14:paraId="5B2DBF7E" w14:textId="77777777" w:rsidR="00C21BF4" w:rsidRPr="00447BB3" w:rsidRDefault="00C21BF4" w:rsidP="00C21BF4">
      <w:pPr>
        <w:pStyle w:val="Akapitzlist"/>
        <w:numPr>
          <w:ilvl w:val="0"/>
          <w:numId w:val="17"/>
        </w:numPr>
        <w:spacing w:after="0" w:line="288" w:lineRule="auto"/>
        <w:jc w:val="both"/>
        <w:rPr>
          <w:rFonts w:ascii="Cambria" w:hAnsi="Cambria" w:cs="Calibri"/>
          <w:sz w:val="24"/>
          <w:szCs w:val="24"/>
        </w:rPr>
      </w:pPr>
      <w:r w:rsidRPr="00447BB3">
        <w:rPr>
          <w:rFonts w:ascii="Cambria" w:hAnsi="Cambria" w:cs="Calibri"/>
          <w:sz w:val="24"/>
          <w:szCs w:val="24"/>
        </w:rPr>
        <w:t>wypełniony Załącznik nr 3 wskazujący w/w osoby wyznaczone do realizacji zamówienia oraz ich doświadczenie;</w:t>
      </w:r>
    </w:p>
    <w:p w14:paraId="051833E5" w14:textId="77777777" w:rsidR="00C21BF4" w:rsidRPr="00447BB3" w:rsidRDefault="00C21BF4" w:rsidP="00C21BF4">
      <w:pPr>
        <w:pStyle w:val="Akapitzlist"/>
        <w:numPr>
          <w:ilvl w:val="0"/>
          <w:numId w:val="17"/>
        </w:numPr>
        <w:spacing w:after="0" w:line="288" w:lineRule="auto"/>
        <w:jc w:val="both"/>
        <w:rPr>
          <w:rFonts w:ascii="Cambria" w:hAnsi="Cambria" w:cs="Calibri"/>
          <w:sz w:val="24"/>
          <w:szCs w:val="24"/>
        </w:rPr>
      </w:pPr>
      <w:r w:rsidRPr="00447BB3">
        <w:rPr>
          <w:rFonts w:ascii="Cambria" w:hAnsi="Cambria" w:cs="Calibri"/>
          <w:sz w:val="24"/>
          <w:szCs w:val="24"/>
        </w:rPr>
        <w:t>oświadczenia w/w osób o gotowości do udziału w zamówieniu przez cały okres zamówienia,</w:t>
      </w:r>
    </w:p>
    <w:p w14:paraId="0C8B99FB" w14:textId="5DFAF3B9" w:rsidR="00C21BF4" w:rsidRPr="00447BB3" w:rsidRDefault="00C21BF4" w:rsidP="00C21BF4">
      <w:pPr>
        <w:pStyle w:val="Akapitzlist"/>
        <w:numPr>
          <w:ilvl w:val="0"/>
          <w:numId w:val="17"/>
        </w:numPr>
        <w:spacing w:after="0" w:line="288" w:lineRule="auto"/>
        <w:jc w:val="both"/>
        <w:rPr>
          <w:rFonts w:ascii="Cambria" w:hAnsi="Cambria" w:cs="Calibri"/>
          <w:sz w:val="24"/>
          <w:szCs w:val="24"/>
        </w:rPr>
      </w:pPr>
      <w:r w:rsidRPr="00447BB3">
        <w:rPr>
          <w:rFonts w:ascii="Cambria" w:hAnsi="Cambria" w:cs="Calibri"/>
          <w:sz w:val="24"/>
          <w:szCs w:val="24"/>
        </w:rPr>
        <w:t>dokumenty potwierdzające posiadanie wymaganego wykształcenia/kwalifikacji (CV/dyplom/ certyfikat/inne równoważne),</w:t>
      </w:r>
    </w:p>
    <w:p w14:paraId="629EF817" w14:textId="0B5BFAC5" w:rsidR="00C21BF4" w:rsidRPr="00447BB3" w:rsidRDefault="007E21EC" w:rsidP="00C21BF4">
      <w:pPr>
        <w:pStyle w:val="Akapitzlist"/>
        <w:numPr>
          <w:ilvl w:val="0"/>
          <w:numId w:val="17"/>
        </w:numPr>
        <w:spacing w:after="0" w:line="288" w:lineRule="auto"/>
        <w:jc w:val="both"/>
        <w:rPr>
          <w:rFonts w:ascii="Cambria" w:hAnsi="Cambria" w:cs="Calibri"/>
          <w:sz w:val="24"/>
          <w:szCs w:val="24"/>
        </w:rPr>
      </w:pPr>
      <w:r w:rsidRPr="00447BB3">
        <w:rPr>
          <w:rFonts w:ascii="Cambria" w:hAnsi="Cambria" w:cs="Calibri"/>
          <w:sz w:val="24"/>
          <w:szCs w:val="24"/>
        </w:rPr>
        <w:t xml:space="preserve">oraz </w:t>
      </w:r>
      <w:r w:rsidR="00C21BF4" w:rsidRPr="00447BB3">
        <w:rPr>
          <w:rFonts w:ascii="Cambria" w:hAnsi="Cambria" w:cs="Calibri"/>
          <w:sz w:val="24"/>
          <w:szCs w:val="24"/>
        </w:rPr>
        <w:t>dokumenty potwierdzające posiadanie wymaganego doświadczenia (CV/oświadczenia/referencje/zaświadczenia/umowy/inne równoważne).</w:t>
      </w:r>
    </w:p>
    <w:p w14:paraId="07A07642" w14:textId="77777777" w:rsidR="00C21BF4" w:rsidRPr="00447BB3" w:rsidRDefault="00C21BF4" w:rsidP="00C21BF4">
      <w:pPr>
        <w:tabs>
          <w:tab w:val="left" w:pos="480"/>
        </w:tabs>
        <w:spacing w:after="0" w:line="288" w:lineRule="auto"/>
        <w:ind w:left="851" w:hanging="425"/>
        <w:jc w:val="both"/>
        <w:rPr>
          <w:rFonts w:ascii="Cambria" w:hAnsi="Cambria" w:cs="Calibri"/>
          <w:sz w:val="24"/>
          <w:szCs w:val="24"/>
        </w:rPr>
      </w:pPr>
    </w:p>
    <w:p w14:paraId="31E564AB" w14:textId="77777777" w:rsidR="00C21BF4" w:rsidRPr="00447BB3" w:rsidRDefault="00C21BF4" w:rsidP="00C21BF4">
      <w:pPr>
        <w:autoSpaceDE w:val="0"/>
        <w:autoSpaceDN w:val="0"/>
        <w:adjustRightInd w:val="0"/>
        <w:spacing w:after="0" w:line="288" w:lineRule="auto"/>
        <w:ind w:left="426"/>
        <w:jc w:val="both"/>
        <w:rPr>
          <w:rFonts w:ascii="Cambria" w:hAnsi="Cambria" w:cs="Arial"/>
          <w:color w:val="000000"/>
          <w:sz w:val="24"/>
          <w:szCs w:val="24"/>
        </w:rPr>
      </w:pPr>
      <w:r w:rsidRPr="00447BB3">
        <w:rPr>
          <w:rFonts w:ascii="Cambria" w:hAnsi="Cambria" w:cs="Arial"/>
          <w:color w:val="000000"/>
          <w:sz w:val="24"/>
          <w:szCs w:val="24"/>
        </w:rPr>
        <w:t>Weryfikacja spełnienia warunku - podstawę do oceny spełnienia w/w warunku będzie stanowiło:</w:t>
      </w:r>
    </w:p>
    <w:p w14:paraId="4853D1C8" w14:textId="77777777" w:rsidR="00C21BF4" w:rsidRPr="00447BB3" w:rsidRDefault="00C21BF4" w:rsidP="00C21BF4">
      <w:pPr>
        <w:pStyle w:val="Akapitzlist"/>
        <w:numPr>
          <w:ilvl w:val="0"/>
          <w:numId w:val="18"/>
        </w:num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color w:val="000000"/>
          <w:sz w:val="24"/>
          <w:szCs w:val="24"/>
        </w:rPr>
        <w:t>przedłożone przez Wykonawcę razem z Formularzem Ofertowym oświadczenie Wykonawcy zawarte w Załączniku nr 2 do Zapytania Ofertowego,</w:t>
      </w:r>
    </w:p>
    <w:p w14:paraId="52A3C171" w14:textId="77777777" w:rsidR="00C21BF4" w:rsidRPr="00447BB3" w:rsidRDefault="00C21BF4" w:rsidP="00C21BF4">
      <w:pPr>
        <w:pStyle w:val="Akapitzlist"/>
        <w:numPr>
          <w:ilvl w:val="0"/>
          <w:numId w:val="18"/>
        </w:num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color w:val="000000"/>
          <w:sz w:val="24"/>
          <w:szCs w:val="24"/>
        </w:rPr>
        <w:t>przedłożony przez Wykonawcę razem z Formularzem Ofertowym Załącznik nr 3,</w:t>
      </w:r>
    </w:p>
    <w:p w14:paraId="6F40F972" w14:textId="77777777" w:rsidR="00C21BF4" w:rsidRPr="00447BB3" w:rsidRDefault="00C21BF4" w:rsidP="00C21BF4">
      <w:pPr>
        <w:pStyle w:val="Akapitzlist"/>
        <w:numPr>
          <w:ilvl w:val="0"/>
          <w:numId w:val="18"/>
        </w:num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color w:val="000000"/>
          <w:sz w:val="24"/>
          <w:szCs w:val="24"/>
        </w:rPr>
        <w:t>przedłożone przez Wykonawcę wraz z Formularzem Ofertowym:</w:t>
      </w:r>
    </w:p>
    <w:p w14:paraId="2AAE6BBF" w14:textId="77777777" w:rsidR="00C21BF4" w:rsidRPr="00447BB3" w:rsidRDefault="00C21BF4" w:rsidP="00C21BF4">
      <w:pPr>
        <w:pStyle w:val="Akapitzlist"/>
        <w:numPr>
          <w:ilvl w:val="1"/>
          <w:numId w:val="18"/>
        </w:num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color w:val="000000"/>
          <w:sz w:val="24"/>
          <w:szCs w:val="24"/>
        </w:rPr>
        <w:t>oświadczenia w/w osób o gotowości do udziału w zamówieniu przez cały okres zamówienia,</w:t>
      </w:r>
    </w:p>
    <w:p w14:paraId="0068566F" w14:textId="74E3160E" w:rsidR="00C21BF4" w:rsidRPr="00447BB3" w:rsidRDefault="00C21BF4" w:rsidP="00C21BF4">
      <w:pPr>
        <w:pStyle w:val="Akapitzlist"/>
        <w:numPr>
          <w:ilvl w:val="1"/>
          <w:numId w:val="18"/>
        </w:num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color w:val="000000"/>
          <w:sz w:val="24"/>
          <w:szCs w:val="24"/>
        </w:rPr>
        <w:t xml:space="preserve">dokumenty potwierdzające posiadanie wymaganego </w:t>
      </w:r>
      <w:r w:rsidR="00645C08">
        <w:rPr>
          <w:rFonts w:ascii="Cambria" w:hAnsi="Cambria" w:cs="Arial"/>
          <w:color w:val="000000"/>
          <w:sz w:val="24"/>
          <w:szCs w:val="24"/>
        </w:rPr>
        <w:t>wykształcenia/</w:t>
      </w:r>
      <w:r w:rsidRPr="00447BB3">
        <w:rPr>
          <w:rFonts w:ascii="Cambria" w:hAnsi="Cambria" w:cs="Arial"/>
          <w:color w:val="000000"/>
          <w:sz w:val="24"/>
          <w:szCs w:val="24"/>
        </w:rPr>
        <w:t>kwalifikacji (CV/dyplom/certyfikat</w:t>
      </w:r>
      <w:r w:rsidRPr="00447BB3">
        <w:rPr>
          <w:rFonts w:ascii="Cambria" w:hAnsi="Cambria" w:cs="Calibri"/>
          <w:sz w:val="24"/>
          <w:szCs w:val="24"/>
        </w:rPr>
        <w:t>/inne równoważne</w:t>
      </w:r>
      <w:r w:rsidRPr="00447BB3">
        <w:rPr>
          <w:rFonts w:ascii="Cambria" w:hAnsi="Cambria" w:cs="Arial"/>
          <w:color w:val="000000"/>
          <w:sz w:val="24"/>
          <w:szCs w:val="24"/>
        </w:rPr>
        <w:t>),</w:t>
      </w:r>
    </w:p>
    <w:p w14:paraId="3DC87DD9" w14:textId="36972C7D" w:rsidR="00C21BF4" w:rsidRPr="00447BB3" w:rsidRDefault="00C21BF4" w:rsidP="00C21BF4">
      <w:pPr>
        <w:pStyle w:val="Akapitzlist"/>
        <w:numPr>
          <w:ilvl w:val="1"/>
          <w:numId w:val="18"/>
        </w:num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Calibri"/>
          <w:sz w:val="24"/>
          <w:szCs w:val="24"/>
        </w:rPr>
        <w:t>oraz dokumenty potwierdzające posiadanie wymaganego doświadczenia (CV/oświadczenia/referencje/zaświadczenia/umowy/inne równoważne).</w:t>
      </w:r>
    </w:p>
    <w:p w14:paraId="4E24AC9D" w14:textId="77777777" w:rsidR="009E76CD" w:rsidRPr="00447BB3" w:rsidRDefault="009E76CD" w:rsidP="00C21BF4">
      <w:pPr>
        <w:tabs>
          <w:tab w:val="left" w:pos="480"/>
        </w:tabs>
        <w:spacing w:after="0" w:line="288" w:lineRule="auto"/>
        <w:jc w:val="both"/>
        <w:rPr>
          <w:rFonts w:ascii="Cambria" w:hAnsi="Cambria" w:cs="Calibri"/>
          <w:sz w:val="24"/>
          <w:szCs w:val="24"/>
        </w:rPr>
      </w:pPr>
    </w:p>
    <w:p w14:paraId="6FFED30E" w14:textId="244D9A3C" w:rsidR="009E76CD" w:rsidRPr="00447BB3" w:rsidRDefault="001001E0" w:rsidP="006274A5">
      <w:pPr>
        <w:pStyle w:val="Akapitzlist"/>
        <w:numPr>
          <w:ilvl w:val="0"/>
          <w:numId w:val="5"/>
        </w:numPr>
        <w:spacing w:after="0" w:line="288" w:lineRule="auto"/>
        <w:ind w:left="426" w:hanging="426"/>
        <w:contextualSpacing/>
        <w:jc w:val="both"/>
        <w:rPr>
          <w:rFonts w:ascii="Cambria" w:hAnsi="Cambria" w:cs="Calibri"/>
          <w:b/>
          <w:sz w:val="24"/>
          <w:szCs w:val="24"/>
        </w:rPr>
      </w:pPr>
      <w:r w:rsidRPr="00447BB3">
        <w:rPr>
          <w:rFonts w:ascii="Cambria" w:hAnsi="Cambria" w:cs="Calibri"/>
          <w:b/>
          <w:bCs/>
          <w:sz w:val="24"/>
          <w:szCs w:val="24"/>
        </w:rPr>
        <w:t>Wykonawca nie jest</w:t>
      </w:r>
      <w:r w:rsidR="009E76CD" w:rsidRPr="00447BB3">
        <w:rPr>
          <w:rFonts w:ascii="Cambria" w:hAnsi="Cambria" w:cs="Calibri"/>
          <w:b/>
          <w:bCs/>
          <w:sz w:val="24"/>
          <w:szCs w:val="24"/>
        </w:rPr>
        <w:t xml:space="preserve"> powiązan</w:t>
      </w:r>
      <w:r w:rsidRPr="00447BB3">
        <w:rPr>
          <w:rFonts w:ascii="Cambria" w:hAnsi="Cambria" w:cs="Calibri"/>
          <w:b/>
          <w:bCs/>
          <w:sz w:val="24"/>
          <w:szCs w:val="24"/>
        </w:rPr>
        <w:t>y</w:t>
      </w:r>
      <w:r w:rsidR="009E76CD" w:rsidRPr="00447BB3">
        <w:rPr>
          <w:rFonts w:ascii="Cambria" w:hAnsi="Cambria" w:cs="Calibri"/>
          <w:b/>
          <w:bCs/>
          <w:sz w:val="24"/>
          <w:szCs w:val="24"/>
        </w:rPr>
        <w:t xml:space="preserve"> z Zamawiającym osobowo lub kapitałowo</w:t>
      </w:r>
      <w:r w:rsidR="00CC1988" w:rsidRPr="00447BB3">
        <w:rPr>
          <w:rFonts w:ascii="Cambria" w:hAnsi="Cambria" w:cs="Calibri"/>
          <w:b/>
          <w:bCs/>
          <w:sz w:val="24"/>
          <w:szCs w:val="24"/>
        </w:rPr>
        <w:t xml:space="preserve"> (zakaz konfliktu interesów)</w:t>
      </w:r>
      <w:r w:rsidR="009E76CD" w:rsidRPr="00447BB3">
        <w:rPr>
          <w:rFonts w:ascii="Cambria" w:hAnsi="Cambria" w:cs="Calibri"/>
          <w:b/>
          <w:sz w:val="24"/>
          <w:szCs w:val="24"/>
        </w:rPr>
        <w:t xml:space="preserve">: </w:t>
      </w:r>
    </w:p>
    <w:p w14:paraId="1DF3BFFE" w14:textId="77777777" w:rsidR="009E76CD" w:rsidRPr="00447BB3" w:rsidRDefault="009E76CD" w:rsidP="006274A5">
      <w:pPr>
        <w:spacing w:after="0" w:line="288" w:lineRule="auto"/>
        <w:ind w:left="720"/>
        <w:jc w:val="both"/>
        <w:rPr>
          <w:rFonts w:ascii="Cambria" w:hAnsi="Cambria" w:cs="Calibri"/>
          <w:b/>
          <w:sz w:val="24"/>
          <w:szCs w:val="24"/>
        </w:rPr>
      </w:pPr>
    </w:p>
    <w:p w14:paraId="2B192926" w14:textId="5759B86F" w:rsidR="009E76CD" w:rsidRPr="00447BB3" w:rsidRDefault="009E76CD" w:rsidP="00C21BF4">
      <w:pPr>
        <w:spacing w:after="0" w:line="288" w:lineRule="auto"/>
        <w:ind w:left="426"/>
        <w:jc w:val="both"/>
        <w:rPr>
          <w:rFonts w:ascii="Cambria" w:hAnsi="Cambria"/>
          <w:sz w:val="24"/>
          <w:szCs w:val="24"/>
        </w:rPr>
      </w:pPr>
      <w:r w:rsidRPr="00447BB3">
        <w:rPr>
          <w:rFonts w:ascii="Cambria" w:hAnsi="Cambria"/>
          <w:sz w:val="24"/>
          <w:szCs w:val="24"/>
        </w:rPr>
        <w:t>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w:t>
      </w:r>
      <w:r w:rsidR="00665C3A" w:rsidRPr="00447BB3">
        <w:rPr>
          <w:rFonts w:ascii="Cambria" w:hAnsi="Cambria"/>
          <w:sz w:val="24"/>
          <w:szCs w:val="24"/>
        </w:rPr>
        <w:t xml:space="preserve"> lub </w:t>
      </w:r>
      <w:r w:rsidR="00665C3A" w:rsidRPr="00447BB3">
        <w:rPr>
          <w:rFonts w:ascii="Cambria" w:hAnsi="Cambria"/>
          <w:sz w:val="24"/>
          <w:szCs w:val="24"/>
        </w:rPr>
        <w:lastRenderedPageBreak/>
        <w:t>osobami mogącymi wpłynąć na wynik tego postępowania,</w:t>
      </w:r>
      <w:r w:rsidRPr="00447BB3">
        <w:rPr>
          <w:rFonts w:ascii="Cambria" w:hAnsi="Cambria"/>
          <w:sz w:val="24"/>
          <w:szCs w:val="24"/>
        </w:rPr>
        <w:t xml:space="preserve"> a Wykonawcą, polegające w szczególności na: </w:t>
      </w:r>
    </w:p>
    <w:p w14:paraId="7F4C6148" w14:textId="77777777" w:rsidR="009E76CD" w:rsidRPr="00447BB3" w:rsidRDefault="009E76CD" w:rsidP="00C21BF4">
      <w:pPr>
        <w:numPr>
          <w:ilvl w:val="0"/>
          <w:numId w:val="7"/>
        </w:numPr>
        <w:spacing w:after="0" w:line="288" w:lineRule="auto"/>
        <w:ind w:left="851" w:hanging="425"/>
        <w:jc w:val="both"/>
        <w:rPr>
          <w:rFonts w:ascii="Cambria" w:hAnsi="Cambria"/>
          <w:sz w:val="24"/>
          <w:szCs w:val="24"/>
        </w:rPr>
      </w:pPr>
      <w:r w:rsidRPr="00447BB3">
        <w:rPr>
          <w:rFonts w:ascii="Cambria" w:hAnsi="Cambria"/>
          <w:sz w:val="24"/>
          <w:szCs w:val="24"/>
        </w:rPr>
        <w:t>uczestniczeniu w spółce jako wspólnik spółki cywilnej lub spółki osobowej;</w:t>
      </w:r>
    </w:p>
    <w:p w14:paraId="303CF620" w14:textId="77777777" w:rsidR="009E76CD" w:rsidRPr="00447BB3" w:rsidRDefault="009E76CD" w:rsidP="00C21BF4">
      <w:pPr>
        <w:numPr>
          <w:ilvl w:val="0"/>
          <w:numId w:val="7"/>
        </w:numPr>
        <w:spacing w:after="0" w:line="288" w:lineRule="auto"/>
        <w:ind w:left="851" w:hanging="425"/>
        <w:jc w:val="both"/>
        <w:rPr>
          <w:rFonts w:ascii="Cambria" w:hAnsi="Cambria"/>
          <w:sz w:val="24"/>
          <w:szCs w:val="24"/>
        </w:rPr>
      </w:pPr>
      <w:r w:rsidRPr="00447BB3">
        <w:rPr>
          <w:rFonts w:ascii="Cambria" w:hAnsi="Cambria"/>
          <w:sz w:val="24"/>
          <w:szCs w:val="24"/>
        </w:rPr>
        <w:t>posiadaniu co najmniej 10% udziałów lub akcji;</w:t>
      </w:r>
    </w:p>
    <w:p w14:paraId="2DBB03EA" w14:textId="77777777" w:rsidR="009E76CD" w:rsidRPr="00447BB3" w:rsidRDefault="009E76CD" w:rsidP="00C21BF4">
      <w:pPr>
        <w:numPr>
          <w:ilvl w:val="0"/>
          <w:numId w:val="7"/>
        </w:numPr>
        <w:spacing w:after="0" w:line="288" w:lineRule="auto"/>
        <w:ind w:left="851" w:hanging="425"/>
        <w:jc w:val="both"/>
        <w:rPr>
          <w:rFonts w:ascii="Cambria" w:hAnsi="Cambria"/>
          <w:sz w:val="24"/>
          <w:szCs w:val="24"/>
        </w:rPr>
      </w:pPr>
      <w:r w:rsidRPr="00447BB3">
        <w:rPr>
          <w:rFonts w:ascii="Cambria" w:hAnsi="Cambria"/>
          <w:sz w:val="24"/>
          <w:szCs w:val="24"/>
        </w:rPr>
        <w:t>pełnieniu funkcji członka organu nadzorczego lub zarządzającego, prokurenta, pełnomocnika;</w:t>
      </w:r>
    </w:p>
    <w:p w14:paraId="4C47C097" w14:textId="77777777" w:rsidR="00665C3A" w:rsidRPr="00447BB3" w:rsidRDefault="009E76CD" w:rsidP="00C21BF4">
      <w:pPr>
        <w:numPr>
          <w:ilvl w:val="0"/>
          <w:numId w:val="7"/>
        </w:numPr>
        <w:spacing w:after="0" w:line="288" w:lineRule="auto"/>
        <w:ind w:left="851" w:hanging="425"/>
        <w:jc w:val="both"/>
        <w:rPr>
          <w:rFonts w:ascii="Cambria" w:hAnsi="Cambria"/>
          <w:sz w:val="24"/>
          <w:szCs w:val="24"/>
        </w:rPr>
      </w:pPr>
      <w:r w:rsidRPr="00447BB3">
        <w:rPr>
          <w:rFonts w:ascii="Cambria" w:hAnsi="Cambria"/>
          <w:sz w:val="24"/>
          <w:szCs w:val="24"/>
        </w:rPr>
        <w:t>pozostawaniu w związku małżeńskim, w stosunku pokrewieństwa lub powinowactwa w linii prostej, pokrewieństwa lub powinowactwa w linii bocznej do drugiego stopnia lub w stosunku przysposobienia, opieki lub kurateli</w:t>
      </w:r>
      <w:r w:rsidR="00665C3A" w:rsidRPr="00447BB3">
        <w:rPr>
          <w:rFonts w:ascii="Cambria" w:hAnsi="Cambria"/>
          <w:sz w:val="24"/>
          <w:szCs w:val="24"/>
        </w:rPr>
        <w:t>;</w:t>
      </w:r>
    </w:p>
    <w:p w14:paraId="4D2C960D" w14:textId="77777777" w:rsidR="00665C3A" w:rsidRPr="00447BB3" w:rsidRDefault="00665C3A" w:rsidP="00C21BF4">
      <w:pPr>
        <w:numPr>
          <w:ilvl w:val="0"/>
          <w:numId w:val="7"/>
        </w:numPr>
        <w:spacing w:after="0" w:line="288" w:lineRule="auto"/>
        <w:ind w:left="851" w:hanging="425"/>
        <w:jc w:val="both"/>
        <w:rPr>
          <w:rFonts w:ascii="Cambria" w:hAnsi="Cambria"/>
          <w:sz w:val="24"/>
          <w:szCs w:val="24"/>
        </w:rPr>
      </w:pPr>
      <w:r w:rsidRPr="00447BB3">
        <w:rPr>
          <w:rFonts w:ascii="Cambria" w:hAnsi="Cambria"/>
          <w:sz w:val="24"/>
          <w:szCs w:val="24"/>
        </w:rPr>
        <w:t>pozostawaniu we wspólnym pożyciu z wykonawcą, jego zastępcą prawnym lub członkami organów zarządzających lub organów nadzorczych wykonawców ubiegających się o udzielenie zamówienia;</w:t>
      </w:r>
    </w:p>
    <w:p w14:paraId="7A91FD20" w14:textId="2B089B7F" w:rsidR="009E76CD" w:rsidRPr="00447BB3" w:rsidRDefault="00665C3A" w:rsidP="00C21BF4">
      <w:pPr>
        <w:numPr>
          <w:ilvl w:val="0"/>
          <w:numId w:val="7"/>
        </w:numPr>
        <w:spacing w:after="0" w:line="288" w:lineRule="auto"/>
        <w:ind w:left="851" w:hanging="425"/>
        <w:jc w:val="both"/>
        <w:rPr>
          <w:rFonts w:ascii="Cambria" w:hAnsi="Cambria"/>
          <w:sz w:val="24"/>
          <w:szCs w:val="24"/>
        </w:rPr>
      </w:pPr>
      <w:r w:rsidRPr="00447BB3">
        <w:rPr>
          <w:rFonts w:ascii="Cambria" w:hAnsi="Cambria"/>
          <w:sz w:val="24"/>
          <w:szCs w:val="24"/>
        </w:rPr>
        <w:t>pozostawaniu z wykonawcą w takim stosunku prawnym lub faktycznym, że istnieje uzasadniona wątpliwość co do ich bezstronności lub niezależności w związku z postępowaniem o udzielenie zamówienia.</w:t>
      </w:r>
    </w:p>
    <w:p w14:paraId="4DA89BA7" w14:textId="77777777" w:rsidR="009E76CD" w:rsidRPr="00447BB3" w:rsidRDefault="009E76CD" w:rsidP="006274A5">
      <w:pPr>
        <w:spacing w:after="0" w:line="288" w:lineRule="auto"/>
        <w:jc w:val="both"/>
        <w:rPr>
          <w:rFonts w:ascii="Cambria" w:hAnsi="Cambria"/>
          <w:sz w:val="24"/>
          <w:szCs w:val="24"/>
        </w:rPr>
      </w:pPr>
    </w:p>
    <w:p w14:paraId="0A05C9F1" w14:textId="45110377" w:rsidR="001919EF" w:rsidRPr="00447BB3" w:rsidRDefault="00C21BF4" w:rsidP="00C21BF4">
      <w:pPr>
        <w:spacing w:after="0" w:line="288" w:lineRule="auto"/>
        <w:ind w:left="426"/>
        <w:jc w:val="both"/>
        <w:rPr>
          <w:rFonts w:ascii="Cambria" w:hAnsi="Cambria"/>
          <w:sz w:val="24"/>
          <w:szCs w:val="24"/>
        </w:rPr>
      </w:pPr>
      <w:r w:rsidRPr="00447BB3">
        <w:rPr>
          <w:rFonts w:ascii="Cambria" w:hAnsi="Cambria" w:cs="Arial"/>
          <w:bCs/>
          <w:color w:val="000000"/>
          <w:sz w:val="24"/>
          <w:szCs w:val="24"/>
        </w:rPr>
        <w:t>W przypadku ubiegania się o udzielenie zamówienia wspólnie przez kilku Wykonawców, żaden z takich Wykonawców nie może być powiązany z Zamawiającym osobowo lub kapitałowo (warunek ten oceniany jest osobno w stosunku do każdego z takich Wykonawców).</w:t>
      </w:r>
    </w:p>
    <w:p w14:paraId="630D7253" w14:textId="77777777" w:rsidR="001919EF" w:rsidRPr="00447BB3" w:rsidRDefault="001919EF" w:rsidP="006274A5">
      <w:pPr>
        <w:spacing w:after="0" w:line="288" w:lineRule="auto"/>
        <w:jc w:val="both"/>
        <w:rPr>
          <w:rFonts w:ascii="Cambria" w:hAnsi="Cambria"/>
          <w:sz w:val="24"/>
          <w:szCs w:val="24"/>
        </w:rPr>
      </w:pPr>
    </w:p>
    <w:p w14:paraId="58682637" w14:textId="3D95F95F" w:rsidR="009E76CD" w:rsidRPr="00447BB3" w:rsidRDefault="00C21BF4" w:rsidP="00C21BF4">
      <w:pPr>
        <w:spacing w:after="0" w:line="288" w:lineRule="auto"/>
        <w:ind w:left="426"/>
        <w:jc w:val="both"/>
        <w:rPr>
          <w:rFonts w:ascii="Cambria" w:hAnsi="Cambria"/>
          <w:sz w:val="24"/>
          <w:szCs w:val="24"/>
        </w:rPr>
      </w:pPr>
      <w:r w:rsidRPr="00447BB3">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2E8EEFF0" w14:textId="77777777" w:rsidR="009E76CD" w:rsidRPr="00447BB3" w:rsidRDefault="009E76CD" w:rsidP="006274A5">
      <w:pPr>
        <w:spacing w:after="0" w:line="288" w:lineRule="auto"/>
        <w:jc w:val="both"/>
        <w:rPr>
          <w:rFonts w:ascii="Cambria" w:hAnsi="Cambria"/>
          <w:sz w:val="24"/>
          <w:szCs w:val="24"/>
        </w:rPr>
      </w:pPr>
    </w:p>
    <w:p w14:paraId="3C978981" w14:textId="43041668" w:rsidR="009E76CD" w:rsidRPr="00447BB3" w:rsidRDefault="001001E0" w:rsidP="006274A5">
      <w:pPr>
        <w:numPr>
          <w:ilvl w:val="0"/>
          <w:numId w:val="5"/>
        </w:numPr>
        <w:spacing w:after="0" w:line="288" w:lineRule="auto"/>
        <w:ind w:left="426" w:hanging="426"/>
        <w:jc w:val="both"/>
        <w:rPr>
          <w:rFonts w:ascii="Cambria" w:hAnsi="Cambria"/>
          <w:b/>
          <w:sz w:val="24"/>
          <w:szCs w:val="24"/>
        </w:rPr>
      </w:pPr>
      <w:r w:rsidRPr="00447BB3">
        <w:rPr>
          <w:rFonts w:ascii="Cambria" w:hAnsi="Cambria"/>
          <w:b/>
          <w:sz w:val="24"/>
          <w:szCs w:val="24"/>
        </w:rPr>
        <w:t>Wykonawca nie należy</w:t>
      </w:r>
      <w:r w:rsidR="009E76CD" w:rsidRPr="00447BB3">
        <w:rPr>
          <w:rFonts w:ascii="Cambria" w:hAnsi="Cambria"/>
          <w:b/>
          <w:sz w:val="24"/>
          <w:szCs w:val="24"/>
        </w:rPr>
        <w:t xml:space="preserve"> do kategorii Wykonawców podlegających wykluczeniu z postępowania (dokładny opis w punkcie V „Wykluczenia Wykonawcy” poniżej).</w:t>
      </w:r>
    </w:p>
    <w:p w14:paraId="1C82E000" w14:textId="77777777" w:rsidR="009E76CD" w:rsidRPr="00447BB3" w:rsidRDefault="009E76CD" w:rsidP="006274A5">
      <w:pPr>
        <w:spacing w:after="0" w:line="288" w:lineRule="auto"/>
        <w:ind w:left="426"/>
        <w:jc w:val="both"/>
        <w:rPr>
          <w:rFonts w:ascii="Cambria" w:hAnsi="Cambria"/>
          <w:sz w:val="24"/>
          <w:szCs w:val="24"/>
        </w:rPr>
      </w:pPr>
    </w:p>
    <w:p w14:paraId="07173CCD" w14:textId="2BB98F88" w:rsidR="001919EF" w:rsidRPr="00447BB3" w:rsidRDefault="00C21BF4" w:rsidP="00C21BF4">
      <w:pPr>
        <w:spacing w:after="0" w:line="288" w:lineRule="auto"/>
        <w:ind w:left="426"/>
        <w:jc w:val="both"/>
        <w:rPr>
          <w:rFonts w:ascii="Cambria" w:hAnsi="Cambria" w:cs="Calibri"/>
          <w:sz w:val="24"/>
          <w:szCs w:val="24"/>
        </w:rPr>
      </w:pPr>
      <w:r w:rsidRPr="00447BB3">
        <w:rPr>
          <w:rFonts w:ascii="Cambria" w:hAnsi="Cambria" w:cs="Arial"/>
          <w:bCs/>
          <w:color w:val="000000"/>
          <w:sz w:val="24"/>
          <w:szCs w:val="24"/>
        </w:rPr>
        <w:t>W przypadku ubiegania się o udzielenie zamówienia wspólnie przez kilku Wykonawców, żaden z takich Wykonawców nie może należeć do kategorii Wykonawców podlegających wykluczeniu (warunek ten oceniany jest osobno w stosunku do każdego z takich Wykonawców).</w:t>
      </w:r>
    </w:p>
    <w:p w14:paraId="1D039AD9" w14:textId="77777777" w:rsidR="001919EF" w:rsidRPr="00447BB3" w:rsidRDefault="001919EF" w:rsidP="00C21BF4">
      <w:pPr>
        <w:spacing w:after="0" w:line="288" w:lineRule="auto"/>
        <w:ind w:left="426"/>
        <w:jc w:val="both"/>
        <w:rPr>
          <w:rFonts w:ascii="Cambria" w:hAnsi="Cambria" w:cs="Calibri"/>
          <w:sz w:val="24"/>
          <w:szCs w:val="24"/>
        </w:rPr>
      </w:pPr>
    </w:p>
    <w:p w14:paraId="63D81413" w14:textId="437194B0" w:rsidR="009E76CD" w:rsidRPr="00510D36" w:rsidRDefault="00C21BF4" w:rsidP="00C21BF4">
      <w:pPr>
        <w:spacing w:after="0" w:line="288" w:lineRule="auto"/>
        <w:ind w:left="426"/>
        <w:jc w:val="both"/>
        <w:rPr>
          <w:rFonts w:ascii="Cambria" w:hAnsi="Cambria"/>
          <w:sz w:val="24"/>
          <w:szCs w:val="24"/>
        </w:rPr>
      </w:pPr>
      <w:r w:rsidRPr="00447BB3">
        <w:rPr>
          <w:rFonts w:ascii="Cambria" w:hAnsi="Cambria" w:cs="Calibri"/>
          <w:sz w:val="24"/>
          <w:szCs w:val="24"/>
        </w:rPr>
        <w:t xml:space="preserve">Weryfikacja spełnienia warunku: podstawę do oceny spełnienia w/w warunku będzie stanowiło przedłożone przez Wykonawcę razem z Formularzem ofertowym </w:t>
      </w:r>
      <w:r w:rsidRPr="00510D36">
        <w:rPr>
          <w:rFonts w:ascii="Cambria" w:hAnsi="Cambria" w:cs="Calibri"/>
          <w:sz w:val="24"/>
          <w:szCs w:val="24"/>
        </w:rPr>
        <w:t>oświadczenie Wykonawcy zawarte w załączniku nr 2 do Zapytania Ofertowego.</w:t>
      </w:r>
    </w:p>
    <w:p w14:paraId="21BCE790" w14:textId="77777777" w:rsidR="00CF5F39" w:rsidRPr="00510D36" w:rsidRDefault="00CF5F39" w:rsidP="006274A5">
      <w:pPr>
        <w:spacing w:after="0" w:line="288" w:lineRule="auto"/>
        <w:jc w:val="both"/>
        <w:rPr>
          <w:rFonts w:ascii="Cambria" w:hAnsi="Cambria"/>
          <w:sz w:val="24"/>
          <w:szCs w:val="24"/>
        </w:rPr>
      </w:pPr>
    </w:p>
    <w:p w14:paraId="5076FF91" w14:textId="609E153E" w:rsidR="00937327" w:rsidRPr="001E6525" w:rsidRDefault="00937327" w:rsidP="00C21BF4">
      <w:pPr>
        <w:pStyle w:val="Akapitzlist"/>
        <w:numPr>
          <w:ilvl w:val="0"/>
          <w:numId w:val="5"/>
        </w:numPr>
        <w:spacing w:after="0" w:line="288" w:lineRule="auto"/>
        <w:ind w:left="426" w:hanging="426"/>
        <w:jc w:val="both"/>
        <w:rPr>
          <w:rFonts w:ascii="Cambria" w:hAnsi="Cambria"/>
          <w:sz w:val="24"/>
          <w:szCs w:val="24"/>
        </w:rPr>
      </w:pPr>
      <w:r w:rsidRPr="005C1D62">
        <w:rPr>
          <w:rFonts w:ascii="Cambria" w:hAnsi="Cambria"/>
          <w:b/>
          <w:bCs/>
          <w:sz w:val="24"/>
          <w:szCs w:val="24"/>
        </w:rPr>
        <w:t>Wykonawca posiada niezbędne zaplecze finansowe oraz organizacyjno-techniczne do realizacji usługi będącej przedmiotem zamówienia.</w:t>
      </w:r>
    </w:p>
    <w:p w14:paraId="718B0A52" w14:textId="77777777" w:rsidR="00937327" w:rsidRDefault="00937327" w:rsidP="00937327">
      <w:pPr>
        <w:spacing w:after="0" w:line="288" w:lineRule="auto"/>
        <w:jc w:val="both"/>
        <w:rPr>
          <w:rFonts w:ascii="Cambria" w:hAnsi="Cambria"/>
          <w:sz w:val="24"/>
          <w:szCs w:val="24"/>
        </w:rPr>
      </w:pPr>
    </w:p>
    <w:p w14:paraId="60165D0E" w14:textId="77777777" w:rsidR="00937327" w:rsidRPr="005C1D62" w:rsidRDefault="00937327" w:rsidP="00937327">
      <w:pPr>
        <w:tabs>
          <w:tab w:val="left" w:pos="993"/>
        </w:tabs>
        <w:spacing w:after="0" w:line="288" w:lineRule="auto"/>
        <w:jc w:val="both"/>
        <w:rPr>
          <w:rFonts w:ascii="Cambria" w:hAnsi="Cambria" w:cs="Calibri"/>
          <w:sz w:val="24"/>
          <w:szCs w:val="24"/>
        </w:rPr>
      </w:pPr>
      <w:r w:rsidRPr="005C1D62">
        <w:rPr>
          <w:rFonts w:ascii="Cambria" w:hAnsi="Cambria" w:cs="Calibri"/>
          <w:sz w:val="24"/>
          <w:szCs w:val="24"/>
        </w:rPr>
        <w:lastRenderedPageBreak/>
        <w:t>Do oferty należy dołączyć:</w:t>
      </w:r>
    </w:p>
    <w:p w14:paraId="54FCC3F1" w14:textId="2872ACB2" w:rsidR="00937327" w:rsidRPr="005C1D62" w:rsidRDefault="00937327" w:rsidP="00937327">
      <w:pPr>
        <w:pStyle w:val="Akapitzlist"/>
        <w:numPr>
          <w:ilvl w:val="0"/>
          <w:numId w:val="44"/>
        </w:numPr>
        <w:tabs>
          <w:tab w:val="left" w:pos="993"/>
        </w:tabs>
        <w:spacing w:after="0" w:line="288" w:lineRule="auto"/>
        <w:jc w:val="both"/>
        <w:rPr>
          <w:rFonts w:ascii="Cambria" w:hAnsi="Cambria" w:cs="Calibri"/>
          <w:sz w:val="24"/>
          <w:szCs w:val="24"/>
        </w:rPr>
      </w:pPr>
      <w:r w:rsidRPr="005C1D62">
        <w:rPr>
          <w:rFonts w:ascii="Cambria" w:hAnsi="Cambria" w:cs="Calibri"/>
          <w:sz w:val="24"/>
          <w:szCs w:val="24"/>
        </w:rPr>
        <w:t xml:space="preserve">aktualne zaświadczenie o niezaleganiu wobec Zakładu Ubezpieczeń Społecznych (nie starsze niż wystawione </w:t>
      </w:r>
      <w:r w:rsidR="00F43DE2">
        <w:rPr>
          <w:rFonts w:ascii="Cambria" w:hAnsi="Cambria" w:cs="Calibri"/>
          <w:sz w:val="24"/>
          <w:szCs w:val="24"/>
        </w:rPr>
        <w:t>1</w:t>
      </w:r>
      <w:r w:rsidR="00F43DE2" w:rsidRPr="005C1D62">
        <w:rPr>
          <w:rFonts w:ascii="Cambria" w:hAnsi="Cambria" w:cs="Calibri"/>
          <w:sz w:val="24"/>
          <w:szCs w:val="24"/>
        </w:rPr>
        <w:t xml:space="preserve"> miesiąc </w:t>
      </w:r>
      <w:r w:rsidRPr="005C1D62">
        <w:rPr>
          <w:rFonts w:ascii="Cambria" w:hAnsi="Cambria" w:cs="Calibri"/>
          <w:sz w:val="24"/>
          <w:szCs w:val="24"/>
        </w:rPr>
        <w:t>przed datą złożenia oferty), z tym zastrzeżeniem, że nie dotyczy to Oferentów niebędących płatnikami składek</w:t>
      </w:r>
    </w:p>
    <w:p w14:paraId="7FF5D6EE" w14:textId="5BAE4E5B" w:rsidR="00937327" w:rsidRPr="005C1D62" w:rsidRDefault="00937327" w:rsidP="00937327">
      <w:pPr>
        <w:pStyle w:val="Akapitzlist"/>
        <w:numPr>
          <w:ilvl w:val="0"/>
          <w:numId w:val="44"/>
        </w:numPr>
        <w:tabs>
          <w:tab w:val="left" w:pos="993"/>
        </w:tabs>
        <w:spacing w:after="0" w:line="288" w:lineRule="auto"/>
        <w:jc w:val="both"/>
        <w:rPr>
          <w:rFonts w:ascii="Cambria" w:hAnsi="Cambria" w:cs="Calibri"/>
          <w:sz w:val="24"/>
          <w:szCs w:val="24"/>
        </w:rPr>
      </w:pPr>
      <w:r w:rsidRPr="005C1D62">
        <w:rPr>
          <w:rFonts w:ascii="Cambria" w:hAnsi="Cambria" w:cs="Calibri"/>
          <w:sz w:val="24"/>
          <w:szCs w:val="24"/>
        </w:rPr>
        <w:t xml:space="preserve">oraz aktualne zaświadczenie o niezaleganiu wobec Urzędu Skarbowego (nie starsze niż wystawione </w:t>
      </w:r>
      <w:r w:rsidR="00F43DE2">
        <w:rPr>
          <w:rFonts w:ascii="Cambria" w:hAnsi="Cambria" w:cs="Calibri"/>
          <w:sz w:val="24"/>
          <w:szCs w:val="24"/>
        </w:rPr>
        <w:t>1</w:t>
      </w:r>
      <w:r w:rsidR="00F43DE2" w:rsidRPr="005C1D62">
        <w:rPr>
          <w:rFonts w:ascii="Cambria" w:hAnsi="Cambria" w:cs="Calibri"/>
          <w:sz w:val="24"/>
          <w:szCs w:val="24"/>
        </w:rPr>
        <w:t xml:space="preserve"> </w:t>
      </w:r>
      <w:r w:rsidRPr="005C1D62">
        <w:rPr>
          <w:rFonts w:ascii="Cambria" w:hAnsi="Cambria" w:cs="Calibri"/>
          <w:sz w:val="24"/>
          <w:szCs w:val="24"/>
        </w:rPr>
        <w:t>miesiąc przed datą złożenia oferty).</w:t>
      </w:r>
    </w:p>
    <w:p w14:paraId="15435542" w14:textId="77777777" w:rsidR="00937327" w:rsidRPr="005C1D62" w:rsidRDefault="00937327" w:rsidP="00937327">
      <w:pPr>
        <w:tabs>
          <w:tab w:val="left" w:pos="993"/>
        </w:tabs>
        <w:spacing w:after="0" w:line="288" w:lineRule="auto"/>
        <w:jc w:val="both"/>
        <w:rPr>
          <w:rFonts w:ascii="Cambria" w:hAnsi="Cambria" w:cs="Calibri"/>
          <w:sz w:val="24"/>
          <w:szCs w:val="24"/>
        </w:rPr>
      </w:pPr>
    </w:p>
    <w:p w14:paraId="532A94ED" w14:textId="70AA3065" w:rsidR="00937327" w:rsidRPr="005C1D62" w:rsidRDefault="00937327" w:rsidP="00937327">
      <w:pPr>
        <w:tabs>
          <w:tab w:val="left" w:pos="993"/>
        </w:tabs>
        <w:spacing w:after="0" w:line="288" w:lineRule="auto"/>
        <w:jc w:val="both"/>
        <w:rPr>
          <w:rFonts w:ascii="Cambria" w:hAnsi="Cambria" w:cs="Calibri"/>
          <w:sz w:val="24"/>
          <w:szCs w:val="24"/>
        </w:rPr>
      </w:pPr>
      <w:r w:rsidRPr="005C1D62">
        <w:rPr>
          <w:rFonts w:ascii="Cambria" w:hAnsi="Cambria" w:cs="Arial"/>
          <w:bCs/>
          <w:color w:val="000000"/>
          <w:sz w:val="24"/>
          <w:szCs w:val="24"/>
        </w:rPr>
        <w:t>W przypadku ubiegania się o udzielenie zamówienia wspólnie przez kilku Wykonawców, zaświadczenia, o których mowa powyżej, powinny być oddzielne dla każdego z takich Wykonawców</w:t>
      </w:r>
      <w:r w:rsidR="008819C3">
        <w:rPr>
          <w:rFonts w:ascii="Cambria" w:hAnsi="Cambria" w:cs="Arial"/>
          <w:bCs/>
          <w:color w:val="000000"/>
          <w:sz w:val="24"/>
          <w:szCs w:val="24"/>
        </w:rPr>
        <w:t xml:space="preserve"> (z zastrzeżeniem j.w., tj. obowiązek dołączenia zaświadczenia o niezaleganiu wobec Zakładu Ubezpieczeń Społecznych nie dotyczy Oferentów niebędących płatnikami składek)</w:t>
      </w:r>
      <w:r w:rsidRPr="005C1D62">
        <w:rPr>
          <w:rFonts w:ascii="Cambria" w:hAnsi="Cambria" w:cs="Arial"/>
          <w:bCs/>
          <w:color w:val="000000"/>
          <w:sz w:val="24"/>
          <w:szCs w:val="24"/>
        </w:rPr>
        <w:t>.</w:t>
      </w:r>
    </w:p>
    <w:p w14:paraId="23A01AAC" w14:textId="77777777" w:rsidR="00937327" w:rsidRPr="005C1D62" w:rsidRDefault="00937327" w:rsidP="00937327">
      <w:pPr>
        <w:tabs>
          <w:tab w:val="left" w:pos="993"/>
        </w:tabs>
        <w:spacing w:after="0" w:line="288" w:lineRule="auto"/>
        <w:jc w:val="both"/>
        <w:rPr>
          <w:rFonts w:ascii="Cambria" w:hAnsi="Cambria" w:cs="Calibri"/>
          <w:sz w:val="24"/>
          <w:szCs w:val="24"/>
        </w:rPr>
      </w:pPr>
    </w:p>
    <w:p w14:paraId="502BF267" w14:textId="77777777" w:rsidR="00937327" w:rsidRPr="005C1D62" w:rsidRDefault="00937327" w:rsidP="00937327">
      <w:pPr>
        <w:tabs>
          <w:tab w:val="left" w:pos="993"/>
        </w:tabs>
        <w:spacing w:after="0" w:line="288" w:lineRule="auto"/>
        <w:jc w:val="both"/>
        <w:rPr>
          <w:rFonts w:ascii="Cambria" w:hAnsi="Cambria" w:cs="Calibri"/>
          <w:sz w:val="24"/>
          <w:szCs w:val="24"/>
        </w:rPr>
      </w:pPr>
      <w:r w:rsidRPr="005C1D62">
        <w:rPr>
          <w:rFonts w:ascii="Cambria" w:hAnsi="Cambria" w:cs="Calibri"/>
          <w:sz w:val="24"/>
          <w:szCs w:val="24"/>
        </w:rPr>
        <w:t>Weryfikacja spełnienia warunku - podstawę do oceny spełnienia w/w warunku będzie stanowiło:</w:t>
      </w:r>
    </w:p>
    <w:p w14:paraId="40FF42EB" w14:textId="77777777" w:rsidR="00937327" w:rsidRPr="005C1D62" w:rsidRDefault="00937327" w:rsidP="00937327">
      <w:pPr>
        <w:pStyle w:val="Akapitzlist"/>
        <w:numPr>
          <w:ilvl w:val="0"/>
          <w:numId w:val="43"/>
        </w:numPr>
        <w:tabs>
          <w:tab w:val="left" w:pos="993"/>
        </w:tabs>
        <w:spacing w:after="0" w:line="288" w:lineRule="auto"/>
        <w:jc w:val="both"/>
        <w:rPr>
          <w:rFonts w:ascii="Cambria" w:hAnsi="Cambria"/>
          <w:bCs/>
          <w:sz w:val="24"/>
          <w:szCs w:val="24"/>
        </w:rPr>
      </w:pPr>
      <w:r w:rsidRPr="005C1D62">
        <w:rPr>
          <w:rFonts w:ascii="Cambria" w:hAnsi="Cambria" w:cs="Calibri"/>
          <w:sz w:val="24"/>
          <w:szCs w:val="24"/>
        </w:rPr>
        <w:t>przedłożone przez Wykonawcę razem z Formularzem ofertowym oświadczenie Wykonawcy zawarte w załączniku nr 2 do Zapytania Ofertowego</w:t>
      </w:r>
    </w:p>
    <w:p w14:paraId="504692CF" w14:textId="21F5A937" w:rsidR="00937327" w:rsidRPr="001E6525" w:rsidRDefault="00937327" w:rsidP="001E6525">
      <w:pPr>
        <w:pStyle w:val="Akapitzlist"/>
        <w:numPr>
          <w:ilvl w:val="0"/>
          <w:numId w:val="43"/>
        </w:numPr>
        <w:tabs>
          <w:tab w:val="left" w:pos="993"/>
        </w:tabs>
        <w:spacing w:after="0" w:line="288" w:lineRule="auto"/>
        <w:jc w:val="both"/>
        <w:rPr>
          <w:rFonts w:ascii="Cambria" w:hAnsi="Cambria"/>
          <w:bCs/>
          <w:sz w:val="24"/>
          <w:szCs w:val="24"/>
        </w:rPr>
      </w:pPr>
      <w:r w:rsidRPr="005C1D62">
        <w:rPr>
          <w:rFonts w:ascii="Cambria" w:hAnsi="Cambria" w:cs="Arial"/>
          <w:color w:val="000000"/>
          <w:sz w:val="24"/>
          <w:szCs w:val="24"/>
        </w:rPr>
        <w:t>oraz przedłożone przez Wykonawcę wraz z Formularzem Ofertowym zaświadczenia z Zakładu Ubezpieczeń Społecznych (o ile dotyczy) i Urzędu Skarbowego</w:t>
      </w:r>
      <w:r w:rsidRPr="005C1D62">
        <w:rPr>
          <w:rFonts w:ascii="Cambria" w:hAnsi="Cambria" w:cs="Calibri"/>
          <w:sz w:val="24"/>
          <w:szCs w:val="24"/>
        </w:rPr>
        <w:t>.</w:t>
      </w:r>
    </w:p>
    <w:p w14:paraId="7B7E9BDA" w14:textId="77777777" w:rsidR="00937327" w:rsidRPr="001E6525" w:rsidRDefault="00937327" w:rsidP="001E6525">
      <w:pPr>
        <w:spacing w:after="0" w:line="288" w:lineRule="auto"/>
        <w:jc w:val="both"/>
        <w:rPr>
          <w:rFonts w:ascii="Cambria" w:hAnsi="Cambria"/>
          <w:sz w:val="24"/>
          <w:szCs w:val="24"/>
        </w:rPr>
      </w:pPr>
    </w:p>
    <w:p w14:paraId="52B3A4F6" w14:textId="6CDF601C" w:rsidR="00C21BF4" w:rsidRPr="00510D36" w:rsidRDefault="00C21BF4" w:rsidP="00C21BF4">
      <w:pPr>
        <w:pStyle w:val="Akapitzlist"/>
        <w:numPr>
          <w:ilvl w:val="0"/>
          <w:numId w:val="5"/>
        </w:numPr>
        <w:spacing w:after="0" w:line="288" w:lineRule="auto"/>
        <w:ind w:left="426" w:hanging="426"/>
        <w:jc w:val="both"/>
        <w:rPr>
          <w:rFonts w:ascii="Cambria" w:hAnsi="Cambria"/>
          <w:sz w:val="24"/>
          <w:szCs w:val="24"/>
        </w:rPr>
      </w:pPr>
      <w:r w:rsidRPr="001E6525">
        <w:rPr>
          <w:rFonts w:ascii="Cambria" w:hAnsi="Cambria"/>
          <w:b/>
          <w:bCs/>
          <w:sz w:val="24"/>
          <w:szCs w:val="24"/>
        </w:rPr>
        <w:t>Wykonawca posiada</w:t>
      </w:r>
      <w:r w:rsidRPr="001E6525">
        <w:rPr>
          <w:rFonts w:ascii="Cambria" w:hAnsi="Cambria"/>
          <w:b/>
          <w:sz w:val="24"/>
          <w:szCs w:val="24"/>
        </w:rPr>
        <w:t xml:space="preserve"> aktualny wpis do Krajowego Rejestru Agencji Zatrudnienia (KRAZ)</w:t>
      </w:r>
    </w:p>
    <w:p w14:paraId="4AAA0831" w14:textId="77777777" w:rsidR="00C21BF4" w:rsidRPr="00447BB3" w:rsidRDefault="00C21BF4" w:rsidP="006274A5">
      <w:pPr>
        <w:spacing w:after="0" w:line="288" w:lineRule="auto"/>
        <w:jc w:val="both"/>
        <w:rPr>
          <w:rFonts w:ascii="Cambria" w:hAnsi="Cambria"/>
          <w:sz w:val="24"/>
          <w:szCs w:val="24"/>
        </w:rPr>
      </w:pPr>
    </w:p>
    <w:p w14:paraId="52900053" w14:textId="12CE4690" w:rsidR="009B5C2A" w:rsidRDefault="009B5C2A" w:rsidP="00C21BF4">
      <w:pPr>
        <w:spacing w:after="0" w:line="288" w:lineRule="auto"/>
        <w:ind w:left="426"/>
        <w:jc w:val="both"/>
        <w:rPr>
          <w:rFonts w:ascii="Cambria" w:hAnsi="Cambria" w:cs="Arial"/>
          <w:bCs/>
          <w:color w:val="000000"/>
          <w:sz w:val="24"/>
          <w:szCs w:val="24"/>
        </w:rPr>
      </w:pPr>
      <w:r w:rsidRPr="009B5C2A">
        <w:rPr>
          <w:rFonts w:ascii="Cambria" w:hAnsi="Cambria" w:cs="Arial"/>
          <w:bCs/>
          <w:color w:val="000000"/>
          <w:sz w:val="24"/>
          <w:szCs w:val="24"/>
        </w:rPr>
        <w:t>Uwaga: niniejszy warunek nie dotyczy</w:t>
      </w:r>
      <w:r>
        <w:rPr>
          <w:rFonts w:ascii="Cambria" w:hAnsi="Cambria" w:cs="Arial"/>
          <w:bCs/>
          <w:color w:val="000000"/>
          <w:sz w:val="24"/>
          <w:szCs w:val="24"/>
        </w:rPr>
        <w:t xml:space="preserve"> Wykonawców będących</w:t>
      </w:r>
      <w:r w:rsidRPr="009B5C2A">
        <w:rPr>
          <w:rFonts w:ascii="Cambria" w:hAnsi="Cambria" w:cs="Arial"/>
          <w:bCs/>
          <w:color w:val="000000"/>
          <w:sz w:val="24"/>
          <w:szCs w:val="24"/>
        </w:rPr>
        <w:t xml:space="preserve"> os</w:t>
      </w:r>
      <w:r>
        <w:rPr>
          <w:rFonts w:ascii="Cambria" w:hAnsi="Cambria" w:cs="Arial"/>
          <w:bCs/>
          <w:color w:val="000000"/>
          <w:sz w:val="24"/>
          <w:szCs w:val="24"/>
        </w:rPr>
        <w:t>obami</w:t>
      </w:r>
      <w:r w:rsidRPr="009B5C2A">
        <w:rPr>
          <w:rFonts w:ascii="Cambria" w:hAnsi="Cambria" w:cs="Arial"/>
          <w:bCs/>
          <w:color w:val="000000"/>
          <w:sz w:val="24"/>
          <w:szCs w:val="24"/>
        </w:rPr>
        <w:t xml:space="preserve"> fizyczny</w:t>
      </w:r>
      <w:r>
        <w:rPr>
          <w:rFonts w:ascii="Cambria" w:hAnsi="Cambria" w:cs="Arial"/>
          <w:bCs/>
          <w:color w:val="000000"/>
          <w:sz w:val="24"/>
          <w:szCs w:val="24"/>
        </w:rPr>
        <w:t>mi</w:t>
      </w:r>
      <w:r w:rsidRPr="009B5C2A">
        <w:rPr>
          <w:rFonts w:ascii="Cambria" w:hAnsi="Cambria" w:cs="Arial"/>
          <w:bCs/>
          <w:color w:val="000000"/>
          <w:sz w:val="24"/>
          <w:szCs w:val="24"/>
        </w:rPr>
        <w:t xml:space="preserve"> nieprowadzący</w:t>
      </w:r>
      <w:r>
        <w:rPr>
          <w:rFonts w:ascii="Cambria" w:hAnsi="Cambria" w:cs="Arial"/>
          <w:bCs/>
          <w:color w:val="000000"/>
          <w:sz w:val="24"/>
          <w:szCs w:val="24"/>
        </w:rPr>
        <w:t>mi</w:t>
      </w:r>
      <w:r w:rsidRPr="009B5C2A">
        <w:rPr>
          <w:rFonts w:ascii="Cambria" w:hAnsi="Cambria" w:cs="Arial"/>
          <w:bCs/>
          <w:color w:val="000000"/>
          <w:sz w:val="24"/>
          <w:szCs w:val="24"/>
        </w:rPr>
        <w:t xml:space="preserve"> działalności gospodarczej.</w:t>
      </w:r>
    </w:p>
    <w:p w14:paraId="150757EB" w14:textId="77777777" w:rsidR="009B5C2A" w:rsidRDefault="009B5C2A" w:rsidP="00C21BF4">
      <w:pPr>
        <w:spacing w:after="0" w:line="288" w:lineRule="auto"/>
        <w:ind w:left="426"/>
        <w:jc w:val="both"/>
        <w:rPr>
          <w:rFonts w:ascii="Cambria" w:hAnsi="Cambria" w:cs="Arial"/>
          <w:bCs/>
          <w:color w:val="000000"/>
          <w:sz w:val="24"/>
          <w:szCs w:val="24"/>
        </w:rPr>
      </w:pPr>
    </w:p>
    <w:p w14:paraId="644D6ACD" w14:textId="7C909A70" w:rsidR="00C21BF4" w:rsidRPr="00447BB3" w:rsidRDefault="00C21BF4" w:rsidP="00C21BF4">
      <w:pPr>
        <w:spacing w:after="0" w:line="288" w:lineRule="auto"/>
        <w:ind w:left="426"/>
        <w:jc w:val="both"/>
        <w:rPr>
          <w:rFonts w:ascii="Cambria" w:hAnsi="Cambria" w:cs="Calibri"/>
          <w:sz w:val="24"/>
          <w:szCs w:val="24"/>
        </w:rPr>
      </w:pPr>
      <w:r w:rsidRPr="00447BB3">
        <w:rPr>
          <w:rFonts w:ascii="Cambria" w:hAnsi="Cambria" w:cs="Arial"/>
          <w:bCs/>
          <w:color w:val="000000"/>
          <w:sz w:val="24"/>
          <w:szCs w:val="24"/>
        </w:rPr>
        <w:t>W przypadku ubiegania się o udzielenie zamówienia wspólnie przez kilku Wykonawców, każdy z Wykonawców powinien spełnić niniejszy warunek</w:t>
      </w:r>
      <w:r w:rsidR="008819C3">
        <w:rPr>
          <w:rFonts w:ascii="Cambria" w:hAnsi="Cambria" w:cs="Arial"/>
          <w:bCs/>
          <w:color w:val="000000"/>
          <w:sz w:val="24"/>
          <w:szCs w:val="24"/>
        </w:rPr>
        <w:t xml:space="preserve"> </w:t>
      </w:r>
      <w:bookmarkStart w:id="3" w:name="_Hlk213087793"/>
      <w:r w:rsidR="008819C3">
        <w:rPr>
          <w:rFonts w:ascii="Cambria" w:hAnsi="Cambria" w:cs="Arial"/>
          <w:bCs/>
          <w:color w:val="000000"/>
          <w:sz w:val="24"/>
          <w:szCs w:val="24"/>
        </w:rPr>
        <w:t xml:space="preserve">(z zastrzeżeniem j.w., tj. </w:t>
      </w:r>
      <w:r w:rsidR="008819C3" w:rsidRPr="005C4C6B">
        <w:rPr>
          <w:rFonts w:ascii="Cambria" w:hAnsi="Cambria" w:cs="Arial"/>
          <w:bCs/>
          <w:color w:val="000000"/>
          <w:sz w:val="24"/>
          <w:szCs w:val="24"/>
        </w:rPr>
        <w:t>niniejszy warunek nie dotyczy Wykonawców będących osobami fizycznymi nieprowadzącymi działalności gospodarczej</w:t>
      </w:r>
      <w:r w:rsidR="008819C3">
        <w:rPr>
          <w:rFonts w:ascii="Cambria" w:hAnsi="Cambria" w:cs="Arial"/>
          <w:bCs/>
          <w:color w:val="000000"/>
          <w:sz w:val="24"/>
          <w:szCs w:val="24"/>
        </w:rPr>
        <w:t>)</w:t>
      </w:r>
      <w:bookmarkEnd w:id="3"/>
      <w:r w:rsidRPr="00447BB3">
        <w:rPr>
          <w:rFonts w:ascii="Cambria" w:hAnsi="Cambria" w:cs="Arial"/>
          <w:bCs/>
          <w:color w:val="000000"/>
          <w:sz w:val="24"/>
          <w:szCs w:val="24"/>
        </w:rPr>
        <w:t>.</w:t>
      </w:r>
    </w:p>
    <w:p w14:paraId="090732D0" w14:textId="0E96316F" w:rsidR="00C21BF4" w:rsidRPr="00447BB3" w:rsidRDefault="00C21BF4" w:rsidP="00C21BF4">
      <w:pPr>
        <w:spacing w:after="0" w:line="288" w:lineRule="auto"/>
        <w:ind w:left="426"/>
        <w:jc w:val="both"/>
        <w:rPr>
          <w:rFonts w:ascii="Cambria" w:hAnsi="Cambria" w:cs="Calibri"/>
          <w:sz w:val="24"/>
          <w:szCs w:val="24"/>
        </w:rPr>
      </w:pPr>
    </w:p>
    <w:p w14:paraId="045F1EB2" w14:textId="2E018056" w:rsidR="007E21EC" w:rsidRPr="00105BEF" w:rsidRDefault="007E21EC" w:rsidP="00C21BF4">
      <w:pPr>
        <w:spacing w:after="0" w:line="288" w:lineRule="auto"/>
        <w:ind w:left="426"/>
        <w:jc w:val="both"/>
        <w:rPr>
          <w:rFonts w:ascii="Cambria" w:hAnsi="Cambria" w:cs="Calibri"/>
          <w:sz w:val="24"/>
          <w:szCs w:val="24"/>
        </w:rPr>
      </w:pPr>
      <w:r w:rsidRPr="00105BEF">
        <w:rPr>
          <w:rFonts w:ascii="Cambria" w:hAnsi="Cambria" w:cs="Calibri"/>
          <w:sz w:val="24"/>
          <w:szCs w:val="24"/>
        </w:rPr>
        <w:t xml:space="preserve">W </w:t>
      </w:r>
      <w:r w:rsidRPr="00105BEF">
        <w:rPr>
          <w:rFonts w:ascii="Cambria" w:hAnsi="Cambria" w:cs="Calibri"/>
          <w:iCs/>
          <w:sz w:val="24"/>
          <w:szCs w:val="24"/>
        </w:rPr>
        <w:t>F</w:t>
      </w:r>
      <w:r w:rsidRPr="00105BEF">
        <w:rPr>
          <w:rFonts w:ascii="Cambria" w:hAnsi="Cambria" w:cs="Calibri"/>
          <w:iCs/>
          <w:spacing w:val="-2"/>
          <w:sz w:val="24"/>
          <w:szCs w:val="24"/>
        </w:rPr>
        <w:t>o</w:t>
      </w:r>
      <w:r w:rsidRPr="00105BEF">
        <w:rPr>
          <w:rFonts w:ascii="Cambria" w:hAnsi="Cambria" w:cs="Calibri"/>
          <w:iCs/>
          <w:sz w:val="24"/>
          <w:szCs w:val="24"/>
        </w:rPr>
        <w:t>rmu</w:t>
      </w:r>
      <w:r w:rsidRPr="00105BEF">
        <w:rPr>
          <w:rFonts w:ascii="Cambria" w:hAnsi="Cambria" w:cs="Calibri"/>
          <w:iCs/>
          <w:w w:val="101"/>
          <w:sz w:val="24"/>
          <w:szCs w:val="24"/>
        </w:rPr>
        <w:t>l</w:t>
      </w:r>
      <w:r w:rsidRPr="00105BEF">
        <w:rPr>
          <w:rFonts w:ascii="Cambria" w:hAnsi="Cambria" w:cs="Calibri"/>
          <w:iCs/>
          <w:sz w:val="24"/>
          <w:szCs w:val="24"/>
        </w:rPr>
        <w:t>arzu</w:t>
      </w:r>
      <w:r w:rsidRPr="00105BEF">
        <w:rPr>
          <w:rFonts w:ascii="Cambria" w:hAnsi="Cambria" w:cs="Calibri"/>
          <w:iCs/>
          <w:spacing w:val="82"/>
          <w:sz w:val="24"/>
          <w:szCs w:val="24"/>
        </w:rPr>
        <w:t xml:space="preserve"> </w:t>
      </w:r>
      <w:r w:rsidRPr="00105BEF">
        <w:rPr>
          <w:rFonts w:ascii="Cambria" w:hAnsi="Cambria" w:cs="Calibri"/>
          <w:iCs/>
          <w:sz w:val="24"/>
          <w:szCs w:val="24"/>
        </w:rPr>
        <w:t>Of</w:t>
      </w:r>
      <w:r w:rsidRPr="00105BEF">
        <w:rPr>
          <w:rFonts w:ascii="Cambria" w:hAnsi="Cambria" w:cs="Calibri"/>
          <w:iCs/>
          <w:spacing w:val="-2"/>
          <w:sz w:val="24"/>
          <w:szCs w:val="24"/>
        </w:rPr>
        <w:t>e</w:t>
      </w:r>
      <w:r w:rsidRPr="00105BEF">
        <w:rPr>
          <w:rFonts w:ascii="Cambria" w:hAnsi="Cambria" w:cs="Calibri"/>
          <w:iCs/>
          <w:sz w:val="24"/>
          <w:szCs w:val="24"/>
        </w:rPr>
        <w:t>rtow</w:t>
      </w:r>
      <w:r w:rsidRPr="00105BEF">
        <w:rPr>
          <w:rFonts w:ascii="Cambria" w:hAnsi="Cambria" w:cs="Calibri"/>
          <w:iCs/>
          <w:spacing w:val="-2"/>
          <w:sz w:val="24"/>
          <w:szCs w:val="24"/>
        </w:rPr>
        <w:t>ym</w:t>
      </w:r>
      <w:r w:rsidRPr="00105BEF">
        <w:rPr>
          <w:rFonts w:ascii="Cambria" w:hAnsi="Cambria" w:cs="Calibri"/>
          <w:iCs/>
          <w:spacing w:val="82"/>
          <w:sz w:val="24"/>
          <w:szCs w:val="24"/>
        </w:rPr>
        <w:t xml:space="preserve"> </w:t>
      </w:r>
      <w:r w:rsidRPr="00105BEF">
        <w:rPr>
          <w:rFonts w:ascii="Cambria" w:hAnsi="Cambria" w:cs="Calibri"/>
          <w:iCs/>
          <w:sz w:val="24"/>
          <w:szCs w:val="24"/>
        </w:rPr>
        <w:t>stanowiącym Za</w:t>
      </w:r>
      <w:r w:rsidRPr="00105BEF">
        <w:rPr>
          <w:rFonts w:ascii="Cambria" w:hAnsi="Cambria" w:cs="Calibri"/>
          <w:iCs/>
          <w:w w:val="101"/>
          <w:sz w:val="24"/>
          <w:szCs w:val="24"/>
        </w:rPr>
        <w:t>ł</w:t>
      </w:r>
      <w:r w:rsidRPr="00105BEF">
        <w:rPr>
          <w:rFonts w:ascii="Cambria" w:hAnsi="Cambria" w:cs="Calibri"/>
          <w:iCs/>
          <w:spacing w:val="-2"/>
          <w:sz w:val="24"/>
          <w:szCs w:val="24"/>
        </w:rPr>
        <w:t>ą</w:t>
      </w:r>
      <w:r w:rsidRPr="00105BEF">
        <w:rPr>
          <w:rFonts w:ascii="Cambria" w:hAnsi="Cambria" w:cs="Calibri"/>
          <w:iCs/>
          <w:sz w:val="24"/>
          <w:szCs w:val="24"/>
        </w:rPr>
        <w:t>c</w:t>
      </w:r>
      <w:r w:rsidRPr="00105BEF">
        <w:rPr>
          <w:rFonts w:ascii="Cambria" w:hAnsi="Cambria" w:cs="Calibri"/>
          <w:iCs/>
          <w:spacing w:val="-2"/>
          <w:sz w:val="24"/>
          <w:szCs w:val="24"/>
        </w:rPr>
        <w:t>z</w:t>
      </w:r>
      <w:r w:rsidRPr="00105BEF">
        <w:rPr>
          <w:rFonts w:ascii="Cambria" w:hAnsi="Cambria" w:cs="Calibri"/>
          <w:iCs/>
          <w:spacing w:val="-1"/>
          <w:sz w:val="24"/>
          <w:szCs w:val="24"/>
        </w:rPr>
        <w:t>n</w:t>
      </w:r>
      <w:r w:rsidRPr="00105BEF">
        <w:rPr>
          <w:rFonts w:ascii="Cambria" w:hAnsi="Cambria" w:cs="Calibri"/>
          <w:iCs/>
          <w:w w:val="101"/>
          <w:sz w:val="24"/>
          <w:szCs w:val="24"/>
        </w:rPr>
        <w:t>i</w:t>
      </w:r>
      <w:r w:rsidRPr="00105BEF">
        <w:rPr>
          <w:rFonts w:ascii="Cambria" w:hAnsi="Cambria" w:cs="Calibri"/>
          <w:iCs/>
          <w:sz w:val="24"/>
          <w:szCs w:val="24"/>
        </w:rPr>
        <w:t>k</w:t>
      </w:r>
      <w:r w:rsidRPr="00105BEF">
        <w:rPr>
          <w:rFonts w:ascii="Cambria" w:hAnsi="Cambria" w:cs="Calibri"/>
          <w:iCs/>
          <w:spacing w:val="81"/>
          <w:sz w:val="24"/>
          <w:szCs w:val="24"/>
        </w:rPr>
        <w:t xml:space="preserve"> </w:t>
      </w:r>
      <w:r w:rsidRPr="00105BEF">
        <w:rPr>
          <w:rFonts w:ascii="Cambria" w:hAnsi="Cambria" w:cs="Calibri"/>
          <w:iCs/>
          <w:sz w:val="24"/>
          <w:szCs w:val="24"/>
        </w:rPr>
        <w:t>nr</w:t>
      </w:r>
      <w:r w:rsidRPr="00105BEF">
        <w:rPr>
          <w:rFonts w:ascii="Cambria" w:hAnsi="Cambria" w:cs="Calibri"/>
          <w:iCs/>
          <w:spacing w:val="82"/>
          <w:sz w:val="24"/>
          <w:szCs w:val="24"/>
        </w:rPr>
        <w:t xml:space="preserve"> </w:t>
      </w:r>
      <w:r w:rsidRPr="00105BEF">
        <w:rPr>
          <w:rFonts w:ascii="Cambria" w:hAnsi="Cambria" w:cs="Calibri"/>
          <w:iCs/>
          <w:sz w:val="24"/>
          <w:szCs w:val="24"/>
        </w:rPr>
        <w:t>1</w:t>
      </w:r>
      <w:r w:rsidRPr="00105BEF">
        <w:rPr>
          <w:rFonts w:ascii="Cambria" w:hAnsi="Cambria" w:cs="Calibri"/>
          <w:iCs/>
          <w:spacing w:val="81"/>
          <w:sz w:val="24"/>
          <w:szCs w:val="24"/>
        </w:rPr>
        <w:t xml:space="preserve"> </w:t>
      </w:r>
      <w:r w:rsidRPr="00105BEF">
        <w:rPr>
          <w:rFonts w:ascii="Cambria" w:hAnsi="Cambria" w:cs="Calibri"/>
          <w:iCs/>
          <w:sz w:val="24"/>
          <w:szCs w:val="24"/>
        </w:rPr>
        <w:t>do</w:t>
      </w:r>
      <w:r w:rsidRPr="00105BEF">
        <w:rPr>
          <w:rFonts w:ascii="Cambria" w:hAnsi="Cambria" w:cs="Calibri"/>
          <w:iCs/>
          <w:spacing w:val="81"/>
          <w:sz w:val="24"/>
          <w:szCs w:val="24"/>
        </w:rPr>
        <w:t xml:space="preserve"> </w:t>
      </w:r>
      <w:r w:rsidRPr="00105BEF">
        <w:rPr>
          <w:rFonts w:ascii="Cambria" w:hAnsi="Cambria" w:cs="Calibri"/>
          <w:iCs/>
          <w:sz w:val="24"/>
          <w:szCs w:val="24"/>
        </w:rPr>
        <w:t>Zapyta</w:t>
      </w:r>
      <w:r w:rsidRPr="00105BEF">
        <w:rPr>
          <w:rFonts w:ascii="Cambria" w:hAnsi="Cambria" w:cs="Calibri"/>
          <w:iCs/>
          <w:spacing w:val="-1"/>
          <w:sz w:val="24"/>
          <w:szCs w:val="24"/>
        </w:rPr>
        <w:t>n</w:t>
      </w:r>
      <w:r w:rsidRPr="00105BEF">
        <w:rPr>
          <w:rFonts w:ascii="Cambria" w:hAnsi="Cambria" w:cs="Calibri"/>
          <w:iCs/>
          <w:w w:val="101"/>
          <w:sz w:val="24"/>
          <w:szCs w:val="24"/>
        </w:rPr>
        <w:t>i</w:t>
      </w:r>
      <w:r w:rsidRPr="00105BEF">
        <w:rPr>
          <w:rFonts w:ascii="Cambria" w:hAnsi="Cambria" w:cs="Calibri"/>
          <w:iCs/>
          <w:sz w:val="24"/>
          <w:szCs w:val="24"/>
        </w:rPr>
        <w:t>a</w:t>
      </w:r>
      <w:r w:rsidRPr="00105BEF">
        <w:rPr>
          <w:rFonts w:ascii="Cambria" w:hAnsi="Cambria" w:cs="Calibri"/>
          <w:sz w:val="24"/>
          <w:szCs w:val="24"/>
        </w:rPr>
        <w:t xml:space="preserve"> </w:t>
      </w:r>
      <w:r w:rsidRPr="00105BEF">
        <w:rPr>
          <w:rFonts w:ascii="Cambria" w:hAnsi="Cambria" w:cs="Calibri"/>
          <w:iCs/>
          <w:sz w:val="24"/>
          <w:szCs w:val="24"/>
        </w:rPr>
        <w:t>Ofert</w:t>
      </w:r>
      <w:r w:rsidRPr="00105BEF">
        <w:rPr>
          <w:rFonts w:ascii="Cambria" w:hAnsi="Cambria" w:cs="Calibri"/>
          <w:iCs/>
          <w:spacing w:val="-1"/>
          <w:sz w:val="24"/>
          <w:szCs w:val="24"/>
        </w:rPr>
        <w:t>o</w:t>
      </w:r>
      <w:r w:rsidRPr="00105BEF">
        <w:rPr>
          <w:rFonts w:ascii="Cambria" w:hAnsi="Cambria" w:cs="Calibri"/>
          <w:iCs/>
          <w:sz w:val="24"/>
          <w:szCs w:val="24"/>
        </w:rPr>
        <w:t>wego należy wskazać nr</w:t>
      </w:r>
      <w:r w:rsidR="003D1283" w:rsidRPr="00105BEF">
        <w:rPr>
          <w:rFonts w:ascii="Cambria" w:hAnsi="Cambria" w:cs="Calibri"/>
          <w:iCs/>
          <w:sz w:val="24"/>
          <w:szCs w:val="24"/>
        </w:rPr>
        <w:t xml:space="preserve"> Wykonawcy</w:t>
      </w:r>
      <w:r w:rsidRPr="00105BEF">
        <w:rPr>
          <w:rFonts w:ascii="Cambria" w:hAnsi="Cambria" w:cs="Calibri"/>
          <w:iCs/>
          <w:sz w:val="24"/>
          <w:szCs w:val="24"/>
        </w:rPr>
        <w:t xml:space="preserve"> w Krajowym Rejestrze Agencji Zatrudnienia (KRAZ)</w:t>
      </w:r>
      <w:r w:rsidR="008819C3">
        <w:rPr>
          <w:rFonts w:ascii="Cambria" w:hAnsi="Cambria" w:cs="Calibri"/>
          <w:iCs/>
          <w:sz w:val="24"/>
          <w:szCs w:val="24"/>
        </w:rPr>
        <w:t xml:space="preserve"> </w:t>
      </w:r>
      <w:r w:rsidR="008819C3">
        <w:rPr>
          <w:rFonts w:ascii="Cambria" w:hAnsi="Cambria" w:cs="Arial"/>
          <w:bCs/>
          <w:color w:val="000000"/>
          <w:sz w:val="24"/>
          <w:szCs w:val="24"/>
        </w:rPr>
        <w:t xml:space="preserve">(z zastrzeżeniem j.w., tj. </w:t>
      </w:r>
      <w:r w:rsidR="008819C3" w:rsidRPr="005C4C6B">
        <w:rPr>
          <w:rFonts w:ascii="Cambria" w:hAnsi="Cambria" w:cs="Arial"/>
          <w:bCs/>
          <w:color w:val="000000"/>
          <w:sz w:val="24"/>
          <w:szCs w:val="24"/>
        </w:rPr>
        <w:t>niniejszy warunek nie dotyczy Wykonawców będących osobami fizycznymi nieprowadzącymi działalności gospodarczej</w:t>
      </w:r>
      <w:r w:rsidR="008819C3">
        <w:rPr>
          <w:rFonts w:ascii="Cambria" w:hAnsi="Cambria" w:cs="Arial"/>
          <w:bCs/>
          <w:color w:val="000000"/>
          <w:sz w:val="24"/>
          <w:szCs w:val="24"/>
        </w:rPr>
        <w:t>)</w:t>
      </w:r>
      <w:r w:rsidRPr="00105BEF">
        <w:rPr>
          <w:rFonts w:ascii="Cambria" w:hAnsi="Cambria" w:cs="Calibri"/>
          <w:iCs/>
          <w:sz w:val="24"/>
          <w:szCs w:val="24"/>
        </w:rPr>
        <w:t>.</w:t>
      </w:r>
    </w:p>
    <w:p w14:paraId="57BA242D" w14:textId="77777777" w:rsidR="007E21EC" w:rsidRPr="00447BB3" w:rsidRDefault="007E21EC" w:rsidP="00C21BF4">
      <w:pPr>
        <w:spacing w:after="0" w:line="288" w:lineRule="auto"/>
        <w:ind w:left="426"/>
        <w:jc w:val="both"/>
        <w:rPr>
          <w:rFonts w:ascii="Cambria" w:hAnsi="Cambria" w:cs="Calibri"/>
          <w:sz w:val="24"/>
          <w:szCs w:val="24"/>
        </w:rPr>
      </w:pPr>
    </w:p>
    <w:p w14:paraId="6028771D" w14:textId="77777777" w:rsidR="007E21EC" w:rsidRPr="00447BB3" w:rsidRDefault="00C21BF4" w:rsidP="00C21BF4">
      <w:pPr>
        <w:spacing w:after="0" w:line="288" w:lineRule="auto"/>
        <w:ind w:left="426"/>
        <w:jc w:val="both"/>
        <w:rPr>
          <w:rFonts w:ascii="Cambria" w:hAnsi="Cambria" w:cs="Calibri"/>
          <w:sz w:val="24"/>
          <w:szCs w:val="24"/>
        </w:rPr>
      </w:pPr>
      <w:r w:rsidRPr="00447BB3">
        <w:rPr>
          <w:rFonts w:ascii="Cambria" w:hAnsi="Cambria" w:cs="Calibri"/>
          <w:sz w:val="24"/>
          <w:szCs w:val="24"/>
        </w:rPr>
        <w:t>Weryfikacja spełnienia warunku: podstawę do oceny spełnienia w/w warunku będzie stanowiło</w:t>
      </w:r>
      <w:r w:rsidR="007E21EC" w:rsidRPr="00447BB3">
        <w:rPr>
          <w:rFonts w:ascii="Cambria" w:hAnsi="Cambria" w:cs="Calibri"/>
          <w:sz w:val="24"/>
          <w:szCs w:val="24"/>
        </w:rPr>
        <w:t>:</w:t>
      </w:r>
    </w:p>
    <w:p w14:paraId="24863D34" w14:textId="02899D25" w:rsidR="007E21EC" w:rsidRPr="00447BB3" w:rsidRDefault="003D1283" w:rsidP="007E21EC">
      <w:pPr>
        <w:pStyle w:val="Akapitzlist"/>
        <w:numPr>
          <w:ilvl w:val="0"/>
          <w:numId w:val="32"/>
        </w:numPr>
        <w:spacing w:after="0" w:line="288" w:lineRule="auto"/>
        <w:ind w:left="1276" w:hanging="425"/>
        <w:jc w:val="both"/>
        <w:rPr>
          <w:rFonts w:ascii="Cambria" w:hAnsi="Cambria"/>
          <w:sz w:val="24"/>
          <w:szCs w:val="24"/>
        </w:rPr>
      </w:pPr>
      <w:r>
        <w:rPr>
          <w:rFonts w:ascii="Cambria" w:hAnsi="Cambria"/>
          <w:sz w:val="24"/>
          <w:szCs w:val="24"/>
        </w:rPr>
        <w:lastRenderedPageBreak/>
        <w:t>i</w:t>
      </w:r>
      <w:r w:rsidR="007E21EC" w:rsidRPr="00447BB3">
        <w:rPr>
          <w:rFonts w:ascii="Cambria" w:hAnsi="Cambria"/>
          <w:sz w:val="24"/>
          <w:szCs w:val="24"/>
        </w:rPr>
        <w:t xml:space="preserve">nformacja o nr </w:t>
      </w:r>
      <w:r w:rsidR="007E21EC" w:rsidRPr="00447BB3">
        <w:rPr>
          <w:rFonts w:ascii="Cambria" w:hAnsi="Cambria" w:cs="Calibri"/>
          <w:iCs/>
          <w:sz w:val="24"/>
          <w:szCs w:val="24"/>
        </w:rPr>
        <w:t>w Krajowym Rejestrze Agencji Zatrudnienia (KRAZ) zamieszczona w F</w:t>
      </w:r>
      <w:r w:rsidR="007E21EC" w:rsidRPr="00447BB3">
        <w:rPr>
          <w:rFonts w:ascii="Cambria" w:hAnsi="Cambria" w:cs="Calibri"/>
          <w:iCs/>
          <w:spacing w:val="-2"/>
          <w:sz w:val="24"/>
          <w:szCs w:val="24"/>
        </w:rPr>
        <w:t>o</w:t>
      </w:r>
      <w:r w:rsidR="007E21EC" w:rsidRPr="00447BB3">
        <w:rPr>
          <w:rFonts w:ascii="Cambria" w:hAnsi="Cambria" w:cs="Calibri"/>
          <w:iCs/>
          <w:sz w:val="24"/>
          <w:szCs w:val="24"/>
        </w:rPr>
        <w:t>rmu</w:t>
      </w:r>
      <w:r w:rsidR="007E21EC" w:rsidRPr="00447BB3">
        <w:rPr>
          <w:rFonts w:ascii="Cambria" w:hAnsi="Cambria" w:cs="Calibri"/>
          <w:iCs/>
          <w:w w:val="101"/>
          <w:sz w:val="24"/>
          <w:szCs w:val="24"/>
        </w:rPr>
        <w:t>l</w:t>
      </w:r>
      <w:r w:rsidR="007E21EC" w:rsidRPr="00447BB3">
        <w:rPr>
          <w:rFonts w:ascii="Cambria" w:hAnsi="Cambria" w:cs="Calibri"/>
          <w:iCs/>
          <w:sz w:val="24"/>
          <w:szCs w:val="24"/>
        </w:rPr>
        <w:t>arzu</w:t>
      </w:r>
      <w:r w:rsidR="007E21EC" w:rsidRPr="00447BB3">
        <w:rPr>
          <w:rFonts w:ascii="Cambria" w:hAnsi="Cambria" w:cs="Calibri"/>
          <w:iCs/>
          <w:spacing w:val="82"/>
          <w:sz w:val="24"/>
          <w:szCs w:val="24"/>
        </w:rPr>
        <w:t xml:space="preserve"> </w:t>
      </w:r>
      <w:r w:rsidR="007E21EC" w:rsidRPr="00447BB3">
        <w:rPr>
          <w:rFonts w:ascii="Cambria" w:hAnsi="Cambria" w:cs="Calibri"/>
          <w:iCs/>
          <w:sz w:val="24"/>
          <w:szCs w:val="24"/>
        </w:rPr>
        <w:t>Of</w:t>
      </w:r>
      <w:r w:rsidR="007E21EC" w:rsidRPr="00447BB3">
        <w:rPr>
          <w:rFonts w:ascii="Cambria" w:hAnsi="Cambria" w:cs="Calibri"/>
          <w:iCs/>
          <w:spacing w:val="-2"/>
          <w:sz w:val="24"/>
          <w:szCs w:val="24"/>
        </w:rPr>
        <w:t>e</w:t>
      </w:r>
      <w:r w:rsidR="007E21EC" w:rsidRPr="00447BB3">
        <w:rPr>
          <w:rFonts w:ascii="Cambria" w:hAnsi="Cambria" w:cs="Calibri"/>
          <w:iCs/>
          <w:sz w:val="24"/>
          <w:szCs w:val="24"/>
        </w:rPr>
        <w:t>rtow</w:t>
      </w:r>
      <w:r w:rsidR="007E21EC" w:rsidRPr="00447BB3">
        <w:rPr>
          <w:rFonts w:ascii="Cambria" w:hAnsi="Cambria" w:cs="Calibri"/>
          <w:iCs/>
          <w:spacing w:val="-2"/>
          <w:sz w:val="24"/>
          <w:szCs w:val="24"/>
        </w:rPr>
        <w:t>ym</w:t>
      </w:r>
      <w:r w:rsidR="007E21EC" w:rsidRPr="00447BB3">
        <w:rPr>
          <w:rFonts w:ascii="Cambria" w:hAnsi="Cambria" w:cs="Calibri"/>
          <w:iCs/>
          <w:spacing w:val="82"/>
          <w:sz w:val="24"/>
          <w:szCs w:val="24"/>
        </w:rPr>
        <w:t xml:space="preserve"> </w:t>
      </w:r>
      <w:r w:rsidR="007E21EC" w:rsidRPr="00447BB3">
        <w:rPr>
          <w:rFonts w:ascii="Cambria" w:hAnsi="Cambria" w:cs="Calibri"/>
          <w:iCs/>
          <w:sz w:val="24"/>
          <w:szCs w:val="24"/>
        </w:rPr>
        <w:t>stanowiącym Za</w:t>
      </w:r>
      <w:r w:rsidR="007E21EC" w:rsidRPr="00447BB3">
        <w:rPr>
          <w:rFonts w:ascii="Cambria" w:hAnsi="Cambria" w:cs="Calibri"/>
          <w:iCs/>
          <w:w w:val="101"/>
          <w:sz w:val="24"/>
          <w:szCs w:val="24"/>
        </w:rPr>
        <w:t>ł</w:t>
      </w:r>
      <w:r w:rsidR="007E21EC" w:rsidRPr="00447BB3">
        <w:rPr>
          <w:rFonts w:ascii="Cambria" w:hAnsi="Cambria" w:cs="Calibri"/>
          <w:iCs/>
          <w:spacing w:val="-2"/>
          <w:sz w:val="24"/>
          <w:szCs w:val="24"/>
        </w:rPr>
        <w:t>ą</w:t>
      </w:r>
      <w:r w:rsidR="007E21EC" w:rsidRPr="00447BB3">
        <w:rPr>
          <w:rFonts w:ascii="Cambria" w:hAnsi="Cambria" w:cs="Calibri"/>
          <w:iCs/>
          <w:sz w:val="24"/>
          <w:szCs w:val="24"/>
        </w:rPr>
        <w:t>c</w:t>
      </w:r>
      <w:r w:rsidR="007E21EC" w:rsidRPr="00447BB3">
        <w:rPr>
          <w:rFonts w:ascii="Cambria" w:hAnsi="Cambria" w:cs="Calibri"/>
          <w:iCs/>
          <w:spacing w:val="-2"/>
          <w:sz w:val="24"/>
          <w:szCs w:val="24"/>
        </w:rPr>
        <w:t>z</w:t>
      </w:r>
      <w:r w:rsidR="007E21EC" w:rsidRPr="00447BB3">
        <w:rPr>
          <w:rFonts w:ascii="Cambria" w:hAnsi="Cambria" w:cs="Calibri"/>
          <w:iCs/>
          <w:spacing w:val="-1"/>
          <w:sz w:val="24"/>
          <w:szCs w:val="24"/>
        </w:rPr>
        <w:t>n</w:t>
      </w:r>
      <w:r w:rsidR="007E21EC" w:rsidRPr="00447BB3">
        <w:rPr>
          <w:rFonts w:ascii="Cambria" w:hAnsi="Cambria" w:cs="Calibri"/>
          <w:iCs/>
          <w:w w:val="101"/>
          <w:sz w:val="24"/>
          <w:szCs w:val="24"/>
        </w:rPr>
        <w:t>i</w:t>
      </w:r>
      <w:r w:rsidR="007E21EC" w:rsidRPr="00447BB3">
        <w:rPr>
          <w:rFonts w:ascii="Cambria" w:hAnsi="Cambria" w:cs="Calibri"/>
          <w:iCs/>
          <w:sz w:val="24"/>
          <w:szCs w:val="24"/>
        </w:rPr>
        <w:t>k</w:t>
      </w:r>
      <w:r w:rsidR="007E21EC" w:rsidRPr="00447BB3">
        <w:rPr>
          <w:rFonts w:ascii="Cambria" w:hAnsi="Cambria" w:cs="Calibri"/>
          <w:iCs/>
          <w:spacing w:val="81"/>
          <w:sz w:val="24"/>
          <w:szCs w:val="24"/>
        </w:rPr>
        <w:t xml:space="preserve"> </w:t>
      </w:r>
      <w:r w:rsidR="007E21EC" w:rsidRPr="00447BB3">
        <w:rPr>
          <w:rFonts w:ascii="Cambria" w:hAnsi="Cambria" w:cs="Calibri"/>
          <w:iCs/>
          <w:sz w:val="24"/>
          <w:szCs w:val="24"/>
        </w:rPr>
        <w:t>nr</w:t>
      </w:r>
      <w:r w:rsidR="007E21EC" w:rsidRPr="00447BB3">
        <w:rPr>
          <w:rFonts w:ascii="Cambria" w:hAnsi="Cambria" w:cs="Calibri"/>
          <w:iCs/>
          <w:spacing w:val="82"/>
          <w:sz w:val="24"/>
          <w:szCs w:val="24"/>
        </w:rPr>
        <w:t xml:space="preserve"> </w:t>
      </w:r>
      <w:r w:rsidR="007E21EC" w:rsidRPr="00447BB3">
        <w:rPr>
          <w:rFonts w:ascii="Cambria" w:hAnsi="Cambria" w:cs="Calibri"/>
          <w:iCs/>
          <w:sz w:val="24"/>
          <w:szCs w:val="24"/>
        </w:rPr>
        <w:t>1</w:t>
      </w:r>
      <w:r w:rsidR="007E21EC" w:rsidRPr="00447BB3">
        <w:rPr>
          <w:rFonts w:ascii="Cambria" w:hAnsi="Cambria" w:cs="Calibri"/>
          <w:iCs/>
          <w:spacing w:val="81"/>
          <w:sz w:val="24"/>
          <w:szCs w:val="24"/>
        </w:rPr>
        <w:t xml:space="preserve"> </w:t>
      </w:r>
      <w:r w:rsidR="007E21EC" w:rsidRPr="00447BB3">
        <w:rPr>
          <w:rFonts w:ascii="Cambria" w:hAnsi="Cambria" w:cs="Calibri"/>
          <w:iCs/>
          <w:sz w:val="24"/>
          <w:szCs w:val="24"/>
        </w:rPr>
        <w:t>do</w:t>
      </w:r>
      <w:r w:rsidR="007E21EC" w:rsidRPr="00447BB3">
        <w:rPr>
          <w:rFonts w:ascii="Cambria" w:hAnsi="Cambria" w:cs="Calibri"/>
          <w:iCs/>
          <w:spacing w:val="81"/>
          <w:sz w:val="24"/>
          <w:szCs w:val="24"/>
        </w:rPr>
        <w:t xml:space="preserve"> </w:t>
      </w:r>
      <w:r w:rsidR="007E21EC" w:rsidRPr="00447BB3">
        <w:rPr>
          <w:rFonts w:ascii="Cambria" w:hAnsi="Cambria" w:cs="Calibri"/>
          <w:iCs/>
          <w:sz w:val="24"/>
          <w:szCs w:val="24"/>
        </w:rPr>
        <w:t>Zapyta</w:t>
      </w:r>
      <w:r w:rsidR="007E21EC" w:rsidRPr="00447BB3">
        <w:rPr>
          <w:rFonts w:ascii="Cambria" w:hAnsi="Cambria" w:cs="Calibri"/>
          <w:iCs/>
          <w:spacing w:val="-1"/>
          <w:sz w:val="24"/>
          <w:szCs w:val="24"/>
        </w:rPr>
        <w:t>n</w:t>
      </w:r>
      <w:r w:rsidR="007E21EC" w:rsidRPr="00447BB3">
        <w:rPr>
          <w:rFonts w:ascii="Cambria" w:hAnsi="Cambria" w:cs="Calibri"/>
          <w:iCs/>
          <w:w w:val="101"/>
          <w:sz w:val="24"/>
          <w:szCs w:val="24"/>
        </w:rPr>
        <w:t>i</w:t>
      </w:r>
      <w:r w:rsidR="007E21EC" w:rsidRPr="00447BB3">
        <w:rPr>
          <w:rFonts w:ascii="Cambria" w:hAnsi="Cambria" w:cs="Calibri"/>
          <w:iCs/>
          <w:sz w:val="24"/>
          <w:szCs w:val="24"/>
        </w:rPr>
        <w:t>a</w:t>
      </w:r>
      <w:r w:rsidR="007E21EC" w:rsidRPr="00447BB3">
        <w:rPr>
          <w:rFonts w:ascii="Cambria" w:hAnsi="Cambria" w:cs="Calibri"/>
          <w:sz w:val="24"/>
          <w:szCs w:val="24"/>
        </w:rPr>
        <w:t xml:space="preserve"> </w:t>
      </w:r>
      <w:r w:rsidR="007E21EC" w:rsidRPr="00447BB3">
        <w:rPr>
          <w:rFonts w:ascii="Cambria" w:hAnsi="Cambria" w:cs="Calibri"/>
          <w:iCs/>
          <w:sz w:val="24"/>
          <w:szCs w:val="24"/>
        </w:rPr>
        <w:t>Ofert</w:t>
      </w:r>
      <w:r w:rsidR="007E21EC" w:rsidRPr="00447BB3">
        <w:rPr>
          <w:rFonts w:ascii="Cambria" w:hAnsi="Cambria" w:cs="Calibri"/>
          <w:iCs/>
          <w:spacing w:val="-1"/>
          <w:sz w:val="24"/>
          <w:szCs w:val="24"/>
        </w:rPr>
        <w:t>o</w:t>
      </w:r>
      <w:r w:rsidR="007E21EC" w:rsidRPr="00447BB3">
        <w:rPr>
          <w:rFonts w:ascii="Cambria" w:hAnsi="Cambria" w:cs="Calibri"/>
          <w:iCs/>
          <w:sz w:val="24"/>
          <w:szCs w:val="24"/>
        </w:rPr>
        <w:t>wego</w:t>
      </w:r>
      <w:r w:rsidR="008819C3">
        <w:rPr>
          <w:rFonts w:ascii="Cambria" w:hAnsi="Cambria" w:cs="Calibri"/>
          <w:iCs/>
          <w:sz w:val="24"/>
          <w:szCs w:val="24"/>
        </w:rPr>
        <w:t xml:space="preserve"> (o ile dotyczy);</w:t>
      </w:r>
    </w:p>
    <w:p w14:paraId="40DA40FE" w14:textId="4CADB07D" w:rsidR="00C21BF4" w:rsidRPr="00447BB3" w:rsidRDefault="0084241B" w:rsidP="007E21EC">
      <w:pPr>
        <w:pStyle w:val="Akapitzlist"/>
        <w:numPr>
          <w:ilvl w:val="0"/>
          <w:numId w:val="32"/>
        </w:numPr>
        <w:spacing w:after="0" w:line="288" w:lineRule="auto"/>
        <w:ind w:left="1276" w:hanging="425"/>
        <w:jc w:val="both"/>
        <w:rPr>
          <w:rFonts w:ascii="Cambria" w:hAnsi="Cambria"/>
          <w:sz w:val="24"/>
          <w:szCs w:val="24"/>
        </w:rPr>
      </w:pPr>
      <w:r>
        <w:rPr>
          <w:rFonts w:ascii="Cambria" w:hAnsi="Cambria" w:cs="Calibri"/>
          <w:sz w:val="24"/>
          <w:szCs w:val="24"/>
        </w:rPr>
        <w:t>o</w:t>
      </w:r>
      <w:r w:rsidR="007E21EC" w:rsidRPr="00447BB3">
        <w:rPr>
          <w:rFonts w:ascii="Cambria" w:hAnsi="Cambria" w:cs="Calibri"/>
          <w:sz w:val="24"/>
          <w:szCs w:val="24"/>
        </w:rPr>
        <w:t xml:space="preserve">raz </w:t>
      </w:r>
      <w:r w:rsidR="00C21BF4" w:rsidRPr="00447BB3">
        <w:rPr>
          <w:rFonts w:ascii="Cambria" w:hAnsi="Cambria" w:cs="Calibri"/>
          <w:sz w:val="24"/>
          <w:szCs w:val="24"/>
        </w:rPr>
        <w:t>przedłożone przez Wykonawcę razem z Formularzem ofertowym oświadczenie Wykonawcy zawarte w załączniku nr 2 do Zapytania Ofertowego</w:t>
      </w:r>
      <w:r w:rsidR="008819C3">
        <w:rPr>
          <w:rFonts w:ascii="Cambria" w:hAnsi="Cambria" w:cs="Calibri"/>
          <w:sz w:val="24"/>
          <w:szCs w:val="24"/>
        </w:rPr>
        <w:t xml:space="preserve"> (o ile dotyczy)</w:t>
      </w:r>
      <w:r w:rsidR="00C21BF4" w:rsidRPr="00447BB3">
        <w:rPr>
          <w:rFonts w:ascii="Cambria" w:hAnsi="Cambria" w:cs="Calibri"/>
          <w:sz w:val="24"/>
          <w:szCs w:val="24"/>
        </w:rPr>
        <w:t>.</w:t>
      </w:r>
    </w:p>
    <w:p w14:paraId="5727D4DF" w14:textId="77777777" w:rsidR="00C21BF4" w:rsidRPr="00447BB3" w:rsidRDefault="00C21BF4" w:rsidP="006274A5">
      <w:pPr>
        <w:spacing w:after="0" w:line="288" w:lineRule="auto"/>
        <w:jc w:val="both"/>
        <w:rPr>
          <w:rFonts w:ascii="Cambria" w:hAnsi="Cambria"/>
          <w:sz w:val="24"/>
          <w:szCs w:val="24"/>
        </w:rPr>
      </w:pPr>
    </w:p>
    <w:p w14:paraId="4D53150D" w14:textId="77777777" w:rsidR="009E76CD" w:rsidRPr="00447BB3" w:rsidRDefault="009E76CD" w:rsidP="006274A5">
      <w:pPr>
        <w:pStyle w:val="Akapitzlist"/>
        <w:numPr>
          <w:ilvl w:val="0"/>
          <w:numId w:val="2"/>
        </w:numPr>
        <w:tabs>
          <w:tab w:val="left" w:pos="851"/>
        </w:tabs>
        <w:spacing w:after="0" w:line="288" w:lineRule="auto"/>
        <w:ind w:left="709"/>
        <w:contextualSpacing/>
        <w:jc w:val="both"/>
        <w:rPr>
          <w:rFonts w:ascii="Cambria" w:hAnsi="Cambria"/>
          <w:b/>
          <w:bCs/>
          <w:sz w:val="24"/>
          <w:szCs w:val="24"/>
        </w:rPr>
      </w:pPr>
      <w:r w:rsidRPr="00447BB3">
        <w:rPr>
          <w:rFonts w:ascii="Cambria" w:hAnsi="Cambria"/>
          <w:b/>
          <w:bCs/>
          <w:sz w:val="24"/>
          <w:szCs w:val="24"/>
        </w:rPr>
        <w:t>WYKLUCZENIE WYKONAWCY</w:t>
      </w:r>
    </w:p>
    <w:p w14:paraId="075B7D4D" w14:textId="77777777" w:rsidR="009E76CD" w:rsidRDefault="009E76CD" w:rsidP="0084241B">
      <w:pPr>
        <w:tabs>
          <w:tab w:val="left" w:pos="993"/>
        </w:tabs>
        <w:spacing w:after="0" w:line="288" w:lineRule="auto"/>
        <w:jc w:val="both"/>
        <w:rPr>
          <w:rFonts w:ascii="Cambria" w:hAnsi="Cambria"/>
          <w:sz w:val="24"/>
          <w:szCs w:val="24"/>
          <w:u w:val="single"/>
        </w:rPr>
      </w:pPr>
    </w:p>
    <w:p w14:paraId="2F0618F6" w14:textId="4D4CBBC6" w:rsidR="0084241B" w:rsidRDefault="0084241B" w:rsidP="0084241B">
      <w:pPr>
        <w:tabs>
          <w:tab w:val="left" w:pos="993"/>
        </w:tabs>
        <w:spacing w:after="0" w:line="288" w:lineRule="auto"/>
        <w:jc w:val="both"/>
        <w:rPr>
          <w:rFonts w:ascii="Cambria" w:hAnsi="Cambria"/>
          <w:sz w:val="24"/>
          <w:szCs w:val="24"/>
          <w:u w:val="single"/>
        </w:rPr>
      </w:pPr>
      <w:r w:rsidRPr="0084241B">
        <w:rPr>
          <w:rFonts w:ascii="Cambria" w:hAnsi="Cambria" w:cs="Calibri"/>
          <w:i/>
          <w:iCs/>
          <w:sz w:val="24"/>
          <w:szCs w:val="24"/>
        </w:rPr>
        <w:t>UWAGA: Przesłanki wykluczenia z udziału w postępowaniu są identyczne dla każdej części zamówienia</w:t>
      </w:r>
      <w:r w:rsidRPr="0084241B">
        <w:rPr>
          <w:rFonts w:ascii="Cambria" w:hAnsi="Cambria" w:cs="Calibri"/>
          <w:sz w:val="24"/>
          <w:szCs w:val="24"/>
        </w:rPr>
        <w:t>.</w:t>
      </w:r>
    </w:p>
    <w:p w14:paraId="3102D399" w14:textId="77777777" w:rsidR="0084241B" w:rsidRPr="0084241B" w:rsidRDefault="0084241B" w:rsidP="0084241B">
      <w:pPr>
        <w:tabs>
          <w:tab w:val="left" w:pos="993"/>
        </w:tabs>
        <w:spacing w:after="0" w:line="288" w:lineRule="auto"/>
        <w:jc w:val="both"/>
        <w:rPr>
          <w:rFonts w:ascii="Cambria" w:hAnsi="Cambria"/>
          <w:sz w:val="24"/>
          <w:szCs w:val="24"/>
          <w:u w:val="single"/>
        </w:rPr>
      </w:pPr>
    </w:p>
    <w:p w14:paraId="5CF1E346" w14:textId="77777777" w:rsidR="004B4E28" w:rsidRPr="00447BB3" w:rsidRDefault="004B4E28" w:rsidP="006274A5">
      <w:pPr>
        <w:pStyle w:val="Akapitzlist"/>
        <w:spacing w:after="0" w:line="288" w:lineRule="auto"/>
        <w:ind w:left="0"/>
        <w:jc w:val="both"/>
        <w:rPr>
          <w:rFonts w:ascii="Cambria" w:hAnsi="Cambria" w:cs="Calibri"/>
          <w:sz w:val="24"/>
          <w:szCs w:val="24"/>
        </w:rPr>
      </w:pPr>
      <w:r w:rsidRPr="00447BB3">
        <w:rPr>
          <w:rFonts w:ascii="Cambria" w:hAnsi="Cambria" w:cs="Calibri"/>
          <w:sz w:val="24"/>
          <w:szCs w:val="24"/>
        </w:rPr>
        <w:t>Z postępowania o udzielenie zamówienia wyklucza się wykonawcę:</w:t>
      </w:r>
    </w:p>
    <w:p w14:paraId="46A8DA8F" w14:textId="77777777" w:rsidR="004B4E28" w:rsidRPr="00447BB3" w:rsidRDefault="004B4E28" w:rsidP="006274A5">
      <w:pPr>
        <w:pStyle w:val="Akapitzlist"/>
        <w:numPr>
          <w:ilvl w:val="0"/>
          <w:numId w:val="19"/>
        </w:numPr>
        <w:spacing w:after="0" w:line="288" w:lineRule="auto"/>
        <w:jc w:val="both"/>
        <w:rPr>
          <w:rFonts w:ascii="Cambria" w:hAnsi="Cambria" w:cs="Calibri"/>
          <w:sz w:val="24"/>
          <w:szCs w:val="24"/>
        </w:rPr>
      </w:pPr>
      <w:r w:rsidRPr="00447BB3">
        <w:rPr>
          <w:rFonts w:ascii="Cambria" w:hAnsi="Cambria" w:cs="Calibri"/>
          <w:sz w:val="24"/>
          <w:szCs w:val="24"/>
        </w:rPr>
        <w:t>o którym mowa w art. 108 ust. 1 ustawy z dnia 11 września 2019 r. Prawo zamówień publicznych (dalej zwanej: „p.z.p.”), tj. wykonawcę:</w:t>
      </w:r>
    </w:p>
    <w:p w14:paraId="56D56987" w14:textId="77777777" w:rsidR="004B4E28" w:rsidRPr="00447BB3" w:rsidRDefault="004B4E28" w:rsidP="006274A5">
      <w:pPr>
        <w:pStyle w:val="Akapitzlist"/>
        <w:numPr>
          <w:ilvl w:val="1"/>
          <w:numId w:val="19"/>
        </w:numPr>
        <w:spacing w:after="0" w:line="288" w:lineRule="auto"/>
        <w:jc w:val="both"/>
        <w:rPr>
          <w:rFonts w:ascii="Cambria" w:hAnsi="Cambria" w:cs="Calibri"/>
          <w:sz w:val="24"/>
          <w:szCs w:val="24"/>
        </w:rPr>
      </w:pPr>
      <w:r w:rsidRPr="00447BB3">
        <w:rPr>
          <w:rFonts w:ascii="Cambria" w:hAnsi="Cambria" w:cs="Calibri"/>
          <w:sz w:val="24"/>
          <w:szCs w:val="24"/>
        </w:rPr>
        <w:t>będącego osobą fizyczną, którego prawomocnie skazano za przestępstwo:</w:t>
      </w:r>
    </w:p>
    <w:p w14:paraId="543E481E" w14:textId="77777777" w:rsidR="004B4E28" w:rsidRPr="00447BB3" w:rsidRDefault="004B4E28" w:rsidP="006274A5">
      <w:pPr>
        <w:pStyle w:val="Akapitzlist"/>
        <w:numPr>
          <w:ilvl w:val="2"/>
          <w:numId w:val="19"/>
        </w:numPr>
        <w:spacing w:after="0" w:line="288" w:lineRule="auto"/>
        <w:jc w:val="both"/>
        <w:rPr>
          <w:rFonts w:ascii="Cambria" w:hAnsi="Cambria" w:cs="Calibri"/>
          <w:sz w:val="24"/>
          <w:szCs w:val="24"/>
        </w:rPr>
      </w:pPr>
      <w:r w:rsidRPr="00447BB3">
        <w:rPr>
          <w:rFonts w:ascii="Cambria" w:hAnsi="Cambria" w:cs="Calibri"/>
          <w:sz w:val="24"/>
          <w:szCs w:val="24"/>
        </w:rPr>
        <w:t>udziału w zorganizowanej grupie przestępczej albo związku mającym na celu popełnienie przestępstwa lub przestępstwa skarbowego, o którym mowa w art. 258 Kodeksu karnego (dalej: zwanego „k.k.”),</w:t>
      </w:r>
    </w:p>
    <w:p w14:paraId="74618C33" w14:textId="77777777" w:rsidR="004B4E28" w:rsidRPr="00447BB3" w:rsidRDefault="004B4E28" w:rsidP="006274A5">
      <w:pPr>
        <w:pStyle w:val="Akapitzlist"/>
        <w:numPr>
          <w:ilvl w:val="2"/>
          <w:numId w:val="19"/>
        </w:numPr>
        <w:spacing w:after="0" w:line="288" w:lineRule="auto"/>
        <w:jc w:val="both"/>
        <w:rPr>
          <w:rFonts w:ascii="Cambria" w:hAnsi="Cambria" w:cs="Calibri"/>
          <w:sz w:val="24"/>
          <w:szCs w:val="24"/>
        </w:rPr>
      </w:pPr>
      <w:r w:rsidRPr="00447BB3">
        <w:rPr>
          <w:rFonts w:ascii="Cambria" w:hAnsi="Cambria" w:cs="Calibri"/>
          <w:sz w:val="24"/>
          <w:szCs w:val="24"/>
        </w:rPr>
        <w:t>handlu ludźmi, o którym mowa w art. 189a k.k,</w:t>
      </w:r>
    </w:p>
    <w:p w14:paraId="5D4C708B" w14:textId="77777777" w:rsidR="004B4E28" w:rsidRPr="00447BB3" w:rsidRDefault="004B4E28" w:rsidP="006274A5">
      <w:pPr>
        <w:pStyle w:val="Akapitzlist"/>
        <w:numPr>
          <w:ilvl w:val="2"/>
          <w:numId w:val="19"/>
        </w:numPr>
        <w:spacing w:after="0" w:line="288" w:lineRule="auto"/>
        <w:jc w:val="both"/>
        <w:rPr>
          <w:rFonts w:ascii="Cambria" w:hAnsi="Cambria" w:cs="Calibri"/>
          <w:sz w:val="24"/>
          <w:szCs w:val="24"/>
        </w:rPr>
      </w:pPr>
      <w:r w:rsidRPr="00447BB3">
        <w:rPr>
          <w:rFonts w:ascii="Cambria" w:hAnsi="Cambria" w:cs="Calibri"/>
          <w:sz w:val="24"/>
          <w:szCs w:val="24"/>
        </w:rPr>
        <w:t>o którym mowa w art. 228-230a, art. 250a k.k., w art. 46-48 ustawy z dnia 25 czerwca 2010 r. o sporcie lub w art. 54 ust. 1-4 ustawy z dnia 12 maja 2011 r. o refundacji leków, środków spożywczych specjalnego przeznaczenia żywieniowego oraz wyrobów medycznych,</w:t>
      </w:r>
    </w:p>
    <w:p w14:paraId="5886739D" w14:textId="77777777" w:rsidR="004B4E28" w:rsidRPr="00447BB3" w:rsidRDefault="004B4E28" w:rsidP="006274A5">
      <w:pPr>
        <w:pStyle w:val="Akapitzlist"/>
        <w:numPr>
          <w:ilvl w:val="2"/>
          <w:numId w:val="19"/>
        </w:numPr>
        <w:spacing w:after="0" w:line="288" w:lineRule="auto"/>
        <w:jc w:val="both"/>
        <w:rPr>
          <w:rFonts w:ascii="Cambria" w:hAnsi="Cambria" w:cs="Calibri"/>
          <w:sz w:val="24"/>
          <w:szCs w:val="24"/>
        </w:rPr>
      </w:pPr>
      <w:r w:rsidRPr="00447BB3">
        <w:rPr>
          <w:rFonts w:ascii="Cambria" w:hAnsi="Cambria" w:cs="Calibri"/>
          <w:sz w:val="24"/>
          <w:szCs w:val="24"/>
        </w:rPr>
        <w:t>finansowania przestępstwa o charakterze terrorystycznym, o którym mowa w art. 165a k.k., lub przestępstwo udaremniania lub utrudniania stwierdzenia przestępnego pochodzenia pieniędzy lub ukrywania ich pochodzenia, o którym mowa w art. 299 k.k.,</w:t>
      </w:r>
    </w:p>
    <w:p w14:paraId="390E3630" w14:textId="77777777" w:rsidR="004B4E28" w:rsidRPr="00447BB3" w:rsidRDefault="004B4E28" w:rsidP="006274A5">
      <w:pPr>
        <w:pStyle w:val="Akapitzlist"/>
        <w:numPr>
          <w:ilvl w:val="2"/>
          <w:numId w:val="19"/>
        </w:numPr>
        <w:spacing w:after="0" w:line="288" w:lineRule="auto"/>
        <w:jc w:val="both"/>
        <w:rPr>
          <w:rFonts w:ascii="Cambria" w:hAnsi="Cambria" w:cs="Calibri"/>
          <w:sz w:val="24"/>
          <w:szCs w:val="24"/>
        </w:rPr>
      </w:pPr>
      <w:r w:rsidRPr="00447BB3">
        <w:rPr>
          <w:rFonts w:ascii="Cambria" w:hAnsi="Cambria" w:cs="Calibri"/>
          <w:sz w:val="24"/>
          <w:szCs w:val="24"/>
        </w:rPr>
        <w:t>o charakterze terrorystycznym, o którym mowa w art. 115 § 20 k.k., lub mające na celu popełnienie tego przestępstwa,</w:t>
      </w:r>
    </w:p>
    <w:p w14:paraId="71419558" w14:textId="77777777" w:rsidR="004B4E28" w:rsidRPr="00447BB3" w:rsidRDefault="004B4E28" w:rsidP="006274A5">
      <w:pPr>
        <w:pStyle w:val="Akapitzlist"/>
        <w:numPr>
          <w:ilvl w:val="2"/>
          <w:numId w:val="19"/>
        </w:numPr>
        <w:spacing w:after="0" w:line="288" w:lineRule="auto"/>
        <w:jc w:val="both"/>
        <w:rPr>
          <w:rFonts w:ascii="Cambria" w:hAnsi="Cambria" w:cs="Calibri"/>
          <w:sz w:val="24"/>
          <w:szCs w:val="24"/>
        </w:rPr>
      </w:pPr>
      <w:r w:rsidRPr="00447BB3">
        <w:rPr>
          <w:rFonts w:ascii="Cambria" w:hAnsi="Cambria" w:cs="Calibri"/>
          <w:sz w:val="24"/>
          <w:szCs w:val="24"/>
        </w:rPr>
        <w:t>powierzenia wykonywania pracy małoletniemu cudzoziemcowi, o którym mowa w art. 9 ust. 2 ustawy z dnia 15 czerwca 2012 r. o skutkach powierzania wykonywania pracy cudzoziemcom przebywającym wbrew przepisom na terytorium Rzeczypospolitej Polskiej,</w:t>
      </w:r>
    </w:p>
    <w:p w14:paraId="7C0B3CDD" w14:textId="77777777" w:rsidR="004B4E28" w:rsidRPr="00447BB3" w:rsidRDefault="004B4E28" w:rsidP="006274A5">
      <w:pPr>
        <w:pStyle w:val="Akapitzlist"/>
        <w:numPr>
          <w:ilvl w:val="2"/>
          <w:numId w:val="19"/>
        </w:numPr>
        <w:spacing w:after="0" w:line="288" w:lineRule="auto"/>
        <w:jc w:val="both"/>
        <w:rPr>
          <w:rFonts w:ascii="Cambria" w:hAnsi="Cambria" w:cs="Calibri"/>
          <w:sz w:val="24"/>
          <w:szCs w:val="24"/>
        </w:rPr>
      </w:pPr>
      <w:r w:rsidRPr="00447BB3">
        <w:rPr>
          <w:rFonts w:ascii="Cambria" w:hAnsi="Cambria" w:cs="Calibri"/>
          <w:sz w:val="24"/>
          <w:szCs w:val="24"/>
        </w:rPr>
        <w:t>przeciwko obrotowi gospodarczemu, o których mowa w art. 296-307 k.k., przestępstwo oszustwa, o którym mowa w art. 286 k.k., przestępstwo przeciwko wiarygodności dokumentów, o których mowa w art. 270-277d k.k., lub przestępstwo skarbowe,</w:t>
      </w:r>
    </w:p>
    <w:p w14:paraId="562AD9B4" w14:textId="77777777" w:rsidR="004B4E28" w:rsidRPr="00447BB3" w:rsidRDefault="004B4E28" w:rsidP="006274A5">
      <w:pPr>
        <w:pStyle w:val="Akapitzlist"/>
        <w:numPr>
          <w:ilvl w:val="2"/>
          <w:numId w:val="19"/>
        </w:numPr>
        <w:spacing w:after="0" w:line="288" w:lineRule="auto"/>
        <w:jc w:val="both"/>
        <w:rPr>
          <w:rFonts w:ascii="Cambria" w:hAnsi="Cambria" w:cs="Calibri"/>
          <w:sz w:val="24"/>
          <w:szCs w:val="24"/>
        </w:rPr>
      </w:pPr>
      <w:r w:rsidRPr="00447BB3">
        <w:rPr>
          <w:rFonts w:ascii="Cambria" w:hAnsi="Cambria" w:cs="Calibri"/>
          <w:sz w:val="24"/>
          <w:szCs w:val="24"/>
        </w:rPr>
        <w:lastRenderedPageBreak/>
        <w:t>o którym mowa w art. 9 ust. 1 i 3 lub art. 10 ustawy z dnia 15 czerwca 2012 r. o skutkach powierzania wykonywania pracy cudzoziemcom przebywającym wbrew przepisom na terytorium Rzeczypospolitej Polskiej</w:t>
      </w:r>
    </w:p>
    <w:p w14:paraId="44EEAC20" w14:textId="77777777" w:rsidR="004B4E28" w:rsidRPr="00447BB3" w:rsidRDefault="004B4E28" w:rsidP="006274A5">
      <w:pPr>
        <w:pStyle w:val="Akapitzlist"/>
        <w:spacing w:after="0" w:line="288" w:lineRule="auto"/>
        <w:ind w:left="2160"/>
        <w:jc w:val="both"/>
        <w:rPr>
          <w:rFonts w:ascii="Cambria" w:hAnsi="Cambria" w:cs="Calibri"/>
          <w:sz w:val="24"/>
          <w:szCs w:val="24"/>
        </w:rPr>
      </w:pPr>
      <w:r w:rsidRPr="00447BB3">
        <w:rPr>
          <w:rFonts w:ascii="Cambria" w:hAnsi="Cambria" w:cs="Calibri"/>
          <w:sz w:val="24"/>
          <w:szCs w:val="24"/>
        </w:rPr>
        <w:t>- lub za odpowiedni czyn zabroniony określony w przepisach prawa obcego;</w:t>
      </w:r>
    </w:p>
    <w:p w14:paraId="134E2A62" w14:textId="77777777" w:rsidR="004B4E28" w:rsidRPr="00447BB3" w:rsidRDefault="004B4E28" w:rsidP="006274A5">
      <w:pPr>
        <w:pStyle w:val="Akapitzlist"/>
        <w:numPr>
          <w:ilvl w:val="1"/>
          <w:numId w:val="19"/>
        </w:numPr>
        <w:spacing w:after="0" w:line="288" w:lineRule="auto"/>
        <w:jc w:val="both"/>
        <w:rPr>
          <w:rFonts w:ascii="Cambria" w:hAnsi="Cambria" w:cs="Calibri"/>
          <w:sz w:val="24"/>
          <w:szCs w:val="24"/>
        </w:rPr>
      </w:pPr>
      <w:r w:rsidRPr="00447BB3">
        <w:rPr>
          <w:rFonts w:ascii="Cambria" w:hAnsi="Cambria" w:cs="Calibr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a. powyżej;</w:t>
      </w:r>
    </w:p>
    <w:p w14:paraId="38BCB483" w14:textId="77777777" w:rsidR="004B4E28" w:rsidRPr="00447BB3" w:rsidRDefault="004B4E28" w:rsidP="006274A5">
      <w:pPr>
        <w:pStyle w:val="Akapitzlist"/>
        <w:numPr>
          <w:ilvl w:val="1"/>
          <w:numId w:val="19"/>
        </w:numPr>
        <w:spacing w:after="0" w:line="288" w:lineRule="auto"/>
        <w:jc w:val="both"/>
        <w:rPr>
          <w:rFonts w:ascii="Cambria" w:hAnsi="Cambria" w:cs="Calibri"/>
          <w:sz w:val="24"/>
          <w:szCs w:val="24"/>
        </w:rPr>
      </w:pPr>
      <w:r w:rsidRPr="00447BB3">
        <w:rPr>
          <w:rFonts w:ascii="Cambria" w:hAnsi="Cambria" w:cs="Calibri"/>
          <w:sz w:val="24"/>
          <w:szCs w:val="24"/>
        </w:rPr>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3A65E74C" w14:textId="77777777" w:rsidR="004B4E28" w:rsidRPr="00447BB3" w:rsidRDefault="004B4E28" w:rsidP="006274A5">
      <w:pPr>
        <w:pStyle w:val="Akapitzlist"/>
        <w:numPr>
          <w:ilvl w:val="1"/>
          <w:numId w:val="19"/>
        </w:numPr>
        <w:spacing w:after="0" w:line="288" w:lineRule="auto"/>
        <w:jc w:val="both"/>
        <w:rPr>
          <w:rFonts w:ascii="Cambria" w:hAnsi="Cambria" w:cs="Calibri"/>
          <w:sz w:val="24"/>
          <w:szCs w:val="24"/>
        </w:rPr>
      </w:pPr>
      <w:r w:rsidRPr="00447BB3">
        <w:rPr>
          <w:rFonts w:ascii="Cambria" w:hAnsi="Cambria" w:cs="Calibri"/>
          <w:sz w:val="24"/>
          <w:szCs w:val="24"/>
        </w:rPr>
        <w:t>wobec którego prawomocnie orzeczono zakaz ubiegania się o zamówienia publiczne;</w:t>
      </w:r>
    </w:p>
    <w:p w14:paraId="7267230D" w14:textId="77777777" w:rsidR="004B4E28" w:rsidRPr="00447BB3" w:rsidRDefault="004B4E28" w:rsidP="006274A5">
      <w:pPr>
        <w:pStyle w:val="Akapitzlist"/>
        <w:numPr>
          <w:ilvl w:val="1"/>
          <w:numId w:val="19"/>
        </w:numPr>
        <w:spacing w:after="0" w:line="288" w:lineRule="auto"/>
        <w:jc w:val="both"/>
        <w:rPr>
          <w:rFonts w:ascii="Cambria" w:hAnsi="Cambria" w:cs="Calibri"/>
          <w:sz w:val="24"/>
          <w:szCs w:val="24"/>
        </w:rPr>
      </w:pPr>
      <w:r w:rsidRPr="00447BB3">
        <w:rPr>
          <w:rFonts w:ascii="Cambria" w:hAnsi="Cambria" w:cs="Calibr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p w14:paraId="79B89EC2" w14:textId="77777777" w:rsidR="004B4E28" w:rsidRPr="00447BB3" w:rsidRDefault="004B4E28" w:rsidP="006274A5">
      <w:pPr>
        <w:pStyle w:val="Akapitzlist"/>
        <w:numPr>
          <w:ilvl w:val="1"/>
          <w:numId w:val="19"/>
        </w:numPr>
        <w:spacing w:after="0" w:line="288" w:lineRule="auto"/>
        <w:jc w:val="both"/>
        <w:rPr>
          <w:rFonts w:ascii="Cambria" w:hAnsi="Cambria" w:cs="Calibri"/>
          <w:sz w:val="24"/>
          <w:szCs w:val="24"/>
        </w:rPr>
      </w:pPr>
      <w:r w:rsidRPr="00447BB3">
        <w:rPr>
          <w:rFonts w:ascii="Cambria" w:hAnsi="Cambria" w:cs="Calibri"/>
          <w:sz w:val="24"/>
          <w:szCs w:val="24"/>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AAF6E31" w14:textId="77777777" w:rsidR="004B4E28" w:rsidRPr="00447BB3" w:rsidRDefault="004B4E28" w:rsidP="006274A5">
      <w:pPr>
        <w:pStyle w:val="Akapitzlist"/>
        <w:numPr>
          <w:ilvl w:val="0"/>
          <w:numId w:val="19"/>
        </w:numPr>
        <w:spacing w:after="0" w:line="288" w:lineRule="auto"/>
        <w:jc w:val="both"/>
        <w:rPr>
          <w:rFonts w:ascii="Cambria" w:hAnsi="Cambria" w:cs="Calibri"/>
          <w:sz w:val="24"/>
          <w:szCs w:val="24"/>
        </w:rPr>
      </w:pPr>
      <w:r w:rsidRPr="00447BB3">
        <w:rPr>
          <w:rFonts w:ascii="Cambria" w:hAnsi="Cambria" w:cs="Calibr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7230F0F" w14:textId="77777777" w:rsidR="004B4E28" w:rsidRPr="00447BB3" w:rsidRDefault="004B4E28" w:rsidP="006274A5">
      <w:pPr>
        <w:pStyle w:val="Akapitzlist"/>
        <w:numPr>
          <w:ilvl w:val="0"/>
          <w:numId w:val="19"/>
        </w:numPr>
        <w:spacing w:after="0" w:line="288" w:lineRule="auto"/>
        <w:jc w:val="both"/>
        <w:rPr>
          <w:rFonts w:ascii="Cambria" w:hAnsi="Cambria" w:cs="Calibri"/>
          <w:sz w:val="24"/>
          <w:szCs w:val="24"/>
        </w:rPr>
      </w:pPr>
      <w:r w:rsidRPr="00447BB3">
        <w:rPr>
          <w:rFonts w:ascii="Cambria" w:hAnsi="Cambria" w:cs="Calibri"/>
          <w:sz w:val="24"/>
          <w:szCs w:val="24"/>
        </w:rPr>
        <w:t xml:space="preserve">który w sposób zawiniony poważnie naruszył obowiązki zawodowe, co podważa jego uczciwość, w szczególności gdy wykonawca w wyniku zamierzonego działania lub rażącego niedbalstwa nie wykonał lub nienależycie wykonał </w:t>
      </w:r>
      <w:r w:rsidRPr="00447BB3">
        <w:rPr>
          <w:rFonts w:ascii="Cambria" w:hAnsi="Cambria" w:cs="Calibri"/>
          <w:sz w:val="24"/>
          <w:szCs w:val="24"/>
        </w:rPr>
        <w:lastRenderedPageBreak/>
        <w:t>zamówienie, co zamawiający jest w stanie wykazać za pomocą stosownych dowodów;</w:t>
      </w:r>
    </w:p>
    <w:p w14:paraId="1705BAAC" w14:textId="77777777" w:rsidR="004B4E28" w:rsidRPr="00447BB3" w:rsidRDefault="004B4E28" w:rsidP="006274A5">
      <w:pPr>
        <w:pStyle w:val="Akapitzlist"/>
        <w:numPr>
          <w:ilvl w:val="0"/>
          <w:numId w:val="19"/>
        </w:numPr>
        <w:spacing w:after="0" w:line="288" w:lineRule="auto"/>
        <w:jc w:val="both"/>
        <w:rPr>
          <w:rFonts w:ascii="Cambria" w:hAnsi="Cambria" w:cs="Calibri"/>
          <w:sz w:val="24"/>
          <w:szCs w:val="24"/>
        </w:rPr>
      </w:pPr>
      <w:r w:rsidRPr="00447BB3">
        <w:rPr>
          <w:rFonts w:ascii="Cambria" w:hAnsi="Cambria" w:cs="Calibr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(w tym zamówień udzielanych w oparciu o postanowienia Wytycznych w zakresie kwalifikowalności wydatków) lub umowy koncesji, co doprowadziło do wypowiedzenia lub odstąpienia od umowy, odszkodowania, wykonania zastępczego lub realizacji uprawnień z tytułu rękojmi za wady;</w:t>
      </w:r>
    </w:p>
    <w:p w14:paraId="51D714A7" w14:textId="7663BBEC" w:rsidR="004B4E28" w:rsidRPr="00447BB3" w:rsidRDefault="004B4E28" w:rsidP="006274A5">
      <w:pPr>
        <w:pStyle w:val="Akapitzlist"/>
        <w:numPr>
          <w:ilvl w:val="0"/>
          <w:numId w:val="19"/>
        </w:numPr>
        <w:spacing w:after="0" w:line="288" w:lineRule="auto"/>
        <w:jc w:val="both"/>
        <w:rPr>
          <w:rFonts w:ascii="Cambria" w:hAnsi="Cambria" w:cs="Calibri"/>
          <w:sz w:val="24"/>
          <w:szCs w:val="24"/>
        </w:rPr>
      </w:pPr>
      <w:r w:rsidRPr="00447BB3">
        <w:rPr>
          <w:rFonts w:ascii="Cambria" w:hAnsi="Cambria" w:cs="Calibri"/>
          <w:sz w:val="24"/>
          <w:szCs w:val="24"/>
        </w:rPr>
        <w:t>który w wyniku zamierzonego działania lub rażącego niedbalstwa wprowadził zamawiającego w błąd przy przedstawianiu informacji, że nie podlega wykluczeniu, co mogło mieć istotny wpływ na decyzje podejmowane przez zamawiającego w postępowaniu o udzielenie zamówienia, lub który zataił te informacje</w:t>
      </w:r>
      <w:r w:rsidR="00447BB3" w:rsidRPr="00447BB3">
        <w:rPr>
          <w:rFonts w:ascii="Cambria" w:hAnsi="Cambria" w:cs="Calibri"/>
          <w:sz w:val="24"/>
          <w:szCs w:val="24"/>
        </w:rPr>
        <w:t>;</w:t>
      </w:r>
    </w:p>
    <w:p w14:paraId="41722197" w14:textId="2C49CC63" w:rsidR="00447BB3" w:rsidRPr="00447BB3" w:rsidRDefault="00447BB3" w:rsidP="006274A5">
      <w:pPr>
        <w:pStyle w:val="Akapitzlist"/>
        <w:numPr>
          <w:ilvl w:val="0"/>
          <w:numId w:val="19"/>
        </w:numPr>
        <w:spacing w:after="0" w:line="288" w:lineRule="auto"/>
        <w:jc w:val="both"/>
        <w:rPr>
          <w:rFonts w:ascii="Cambria" w:hAnsi="Cambria" w:cs="Calibri"/>
          <w:sz w:val="24"/>
          <w:szCs w:val="24"/>
        </w:rPr>
      </w:pPr>
      <w:r w:rsidRPr="00447BB3">
        <w:rPr>
          <w:rFonts w:ascii="Cambria" w:hAnsi="Cambria" w:cs="Calibri"/>
          <w:sz w:val="24"/>
          <w:szCs w:val="24"/>
        </w:rPr>
        <w:t>o którym mowa w art. 7 ust. 1 ustawy z dnia 13 kwietnia 2022 r. o szczególnych rozwiązaniach w zakresie przeciwdziałania wspieraniu agresji na Ukrainę oraz służących ochronie bezpieczeństwa narodowego.</w:t>
      </w:r>
    </w:p>
    <w:p w14:paraId="3640AD88" w14:textId="77777777" w:rsidR="009E76CD" w:rsidRPr="00447BB3" w:rsidRDefault="009E76CD" w:rsidP="006274A5">
      <w:pPr>
        <w:autoSpaceDE w:val="0"/>
        <w:autoSpaceDN w:val="0"/>
        <w:adjustRightInd w:val="0"/>
        <w:spacing w:after="0" w:line="288" w:lineRule="auto"/>
        <w:jc w:val="both"/>
        <w:rPr>
          <w:rFonts w:ascii="Cambria" w:hAnsi="Cambria"/>
          <w:b/>
          <w:sz w:val="24"/>
          <w:szCs w:val="24"/>
        </w:rPr>
      </w:pPr>
    </w:p>
    <w:p w14:paraId="14AA108B" w14:textId="00394C09" w:rsidR="001919EF" w:rsidRPr="00447BB3" w:rsidRDefault="001919EF" w:rsidP="006274A5">
      <w:pPr>
        <w:autoSpaceDE w:val="0"/>
        <w:autoSpaceDN w:val="0"/>
        <w:adjustRightInd w:val="0"/>
        <w:spacing w:after="0" w:line="288" w:lineRule="auto"/>
        <w:jc w:val="both"/>
        <w:rPr>
          <w:rFonts w:ascii="Cambria" w:hAnsi="Cambria"/>
          <w:b/>
          <w:sz w:val="24"/>
          <w:szCs w:val="24"/>
        </w:rPr>
      </w:pPr>
      <w:r w:rsidRPr="00447BB3">
        <w:rPr>
          <w:rFonts w:ascii="Cambria" w:hAnsi="Cambria" w:cs="Arial"/>
          <w:bCs/>
          <w:color w:val="000000"/>
          <w:sz w:val="24"/>
          <w:szCs w:val="24"/>
        </w:rPr>
        <w:t>W przypadku ubiegania się o udzielenie zamówienia wspólnie przez kilku Wykonawców, podstawy do wykluczenia obowiązują osobno w stosunku do każdego z takich Wykonawców.</w:t>
      </w:r>
    </w:p>
    <w:p w14:paraId="6821D041" w14:textId="77777777" w:rsidR="001919EF" w:rsidRPr="00447BB3" w:rsidRDefault="001919EF" w:rsidP="006274A5">
      <w:pPr>
        <w:autoSpaceDE w:val="0"/>
        <w:autoSpaceDN w:val="0"/>
        <w:adjustRightInd w:val="0"/>
        <w:spacing w:after="0" w:line="288" w:lineRule="auto"/>
        <w:jc w:val="both"/>
        <w:rPr>
          <w:rFonts w:ascii="Cambria" w:hAnsi="Cambria"/>
          <w:b/>
          <w:sz w:val="24"/>
          <w:szCs w:val="24"/>
        </w:rPr>
      </w:pPr>
    </w:p>
    <w:p w14:paraId="6A4E0FD2" w14:textId="77777777" w:rsidR="009E76CD" w:rsidRPr="00447BB3" w:rsidRDefault="009E76CD" w:rsidP="006274A5">
      <w:pPr>
        <w:autoSpaceDE w:val="0"/>
        <w:autoSpaceDN w:val="0"/>
        <w:adjustRightInd w:val="0"/>
        <w:spacing w:after="0" w:line="288" w:lineRule="auto"/>
        <w:jc w:val="both"/>
        <w:rPr>
          <w:rFonts w:ascii="Cambria" w:hAnsi="Cambria"/>
          <w:sz w:val="24"/>
          <w:szCs w:val="24"/>
        </w:rPr>
      </w:pPr>
      <w:r w:rsidRPr="00447BB3">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4FC1EE30" w14:textId="77777777" w:rsidR="009E76CD" w:rsidRPr="00447BB3" w:rsidRDefault="009E76CD" w:rsidP="006274A5">
      <w:pPr>
        <w:autoSpaceDE w:val="0"/>
        <w:autoSpaceDN w:val="0"/>
        <w:adjustRightInd w:val="0"/>
        <w:spacing w:after="0" w:line="288" w:lineRule="auto"/>
        <w:jc w:val="both"/>
        <w:rPr>
          <w:rFonts w:ascii="Cambria" w:hAnsi="Cambria" w:cs="Arial"/>
          <w:color w:val="000000"/>
          <w:sz w:val="24"/>
          <w:szCs w:val="24"/>
        </w:rPr>
      </w:pPr>
    </w:p>
    <w:p w14:paraId="5DDB8DCA" w14:textId="77777777" w:rsidR="009E76CD" w:rsidRPr="00447BB3" w:rsidRDefault="009E76CD" w:rsidP="006274A5">
      <w:pPr>
        <w:pStyle w:val="Akapitzlist"/>
        <w:numPr>
          <w:ilvl w:val="0"/>
          <w:numId w:val="8"/>
        </w:numPr>
        <w:autoSpaceDE w:val="0"/>
        <w:autoSpaceDN w:val="0"/>
        <w:adjustRightInd w:val="0"/>
        <w:spacing w:after="0" w:line="288" w:lineRule="auto"/>
        <w:ind w:left="709"/>
        <w:contextualSpacing/>
        <w:jc w:val="both"/>
        <w:rPr>
          <w:rFonts w:ascii="Cambria" w:hAnsi="Cambria" w:cs="Arial"/>
          <w:b/>
          <w:color w:val="000000"/>
          <w:sz w:val="24"/>
          <w:szCs w:val="24"/>
        </w:rPr>
      </w:pPr>
      <w:r w:rsidRPr="00447BB3">
        <w:rPr>
          <w:rFonts w:ascii="Cambria" w:hAnsi="Cambria" w:cs="Arial"/>
          <w:b/>
          <w:color w:val="000000"/>
          <w:sz w:val="24"/>
          <w:szCs w:val="24"/>
        </w:rPr>
        <w:t>ODRZUCENIE OFERTY</w:t>
      </w:r>
    </w:p>
    <w:p w14:paraId="4ADB5CDE" w14:textId="77777777" w:rsidR="009E76CD" w:rsidRDefault="009E76CD" w:rsidP="006274A5">
      <w:pPr>
        <w:autoSpaceDE w:val="0"/>
        <w:autoSpaceDN w:val="0"/>
        <w:adjustRightInd w:val="0"/>
        <w:spacing w:after="0" w:line="288" w:lineRule="auto"/>
        <w:jc w:val="both"/>
        <w:rPr>
          <w:rFonts w:ascii="Cambria" w:hAnsi="Cambria" w:cs="Arial"/>
          <w:color w:val="000000"/>
          <w:sz w:val="24"/>
          <w:szCs w:val="24"/>
        </w:rPr>
      </w:pPr>
    </w:p>
    <w:p w14:paraId="70C32596" w14:textId="7B69B627" w:rsidR="0084241B" w:rsidRDefault="0084241B" w:rsidP="006274A5">
      <w:pPr>
        <w:autoSpaceDE w:val="0"/>
        <w:autoSpaceDN w:val="0"/>
        <w:adjustRightInd w:val="0"/>
        <w:spacing w:after="0" w:line="288" w:lineRule="auto"/>
        <w:jc w:val="both"/>
        <w:rPr>
          <w:rFonts w:ascii="Cambria" w:hAnsi="Cambria" w:cs="Arial"/>
          <w:color w:val="000000"/>
          <w:sz w:val="24"/>
          <w:szCs w:val="24"/>
        </w:rPr>
      </w:pPr>
      <w:r w:rsidRPr="0084241B">
        <w:rPr>
          <w:rFonts w:ascii="Cambria" w:hAnsi="Cambria" w:cs="Calibri"/>
          <w:i/>
          <w:iCs/>
          <w:sz w:val="24"/>
          <w:szCs w:val="24"/>
        </w:rPr>
        <w:t>UWAGA: Przesłanki odrzucenia oferty są identyczne dla każdej części zamówienia</w:t>
      </w:r>
      <w:r w:rsidRPr="0084241B">
        <w:rPr>
          <w:rFonts w:ascii="Cambria" w:hAnsi="Cambria" w:cs="Calibri"/>
          <w:sz w:val="24"/>
          <w:szCs w:val="24"/>
        </w:rPr>
        <w:t>.</w:t>
      </w:r>
    </w:p>
    <w:p w14:paraId="715101C0" w14:textId="77777777" w:rsidR="0084241B" w:rsidRPr="00447BB3" w:rsidRDefault="0084241B" w:rsidP="006274A5">
      <w:pPr>
        <w:autoSpaceDE w:val="0"/>
        <w:autoSpaceDN w:val="0"/>
        <w:adjustRightInd w:val="0"/>
        <w:spacing w:after="0" w:line="288" w:lineRule="auto"/>
        <w:jc w:val="both"/>
        <w:rPr>
          <w:rFonts w:ascii="Cambria" w:hAnsi="Cambria" w:cs="Arial"/>
          <w:color w:val="000000"/>
          <w:sz w:val="24"/>
          <w:szCs w:val="24"/>
        </w:rPr>
      </w:pPr>
    </w:p>
    <w:p w14:paraId="5C1E5793" w14:textId="77777777" w:rsidR="002645EA" w:rsidRPr="00447BB3" w:rsidRDefault="002645EA" w:rsidP="006274A5">
      <w:pPr>
        <w:numPr>
          <w:ilvl w:val="0"/>
          <w:numId w:val="9"/>
        </w:numPr>
        <w:tabs>
          <w:tab w:val="left" w:pos="440"/>
        </w:tabs>
        <w:spacing w:after="0" w:line="288" w:lineRule="auto"/>
        <w:ind w:hanging="720"/>
        <w:jc w:val="both"/>
        <w:rPr>
          <w:rFonts w:ascii="Cambria" w:eastAsia="Arial" w:hAnsi="Cambria"/>
          <w:b/>
          <w:sz w:val="24"/>
          <w:szCs w:val="24"/>
          <w:lang w:eastAsia="pl-PL"/>
        </w:rPr>
      </w:pPr>
      <w:r w:rsidRPr="00447BB3">
        <w:rPr>
          <w:rFonts w:ascii="Cambria" w:eastAsia="Arial" w:hAnsi="Cambria"/>
          <w:sz w:val="24"/>
          <w:szCs w:val="24"/>
        </w:rPr>
        <w:t>Zamawiający odrzuca ofertę, jeżeli:</w:t>
      </w:r>
    </w:p>
    <w:p w14:paraId="13128B3B" w14:textId="77777777" w:rsidR="002645EA" w:rsidRPr="00447BB3" w:rsidRDefault="002645EA" w:rsidP="0084241B">
      <w:pPr>
        <w:numPr>
          <w:ilvl w:val="0"/>
          <w:numId w:val="20"/>
        </w:numPr>
        <w:spacing w:after="0" w:line="288" w:lineRule="auto"/>
        <w:ind w:left="851" w:hanging="425"/>
        <w:jc w:val="both"/>
        <w:rPr>
          <w:rFonts w:ascii="Cambria" w:eastAsia="Arial" w:hAnsi="Cambria"/>
          <w:sz w:val="24"/>
          <w:szCs w:val="24"/>
        </w:rPr>
      </w:pPr>
      <w:r w:rsidRPr="00447BB3">
        <w:rPr>
          <w:rFonts w:ascii="Cambria" w:eastAsia="Arial" w:hAnsi="Cambria"/>
          <w:sz w:val="24"/>
          <w:szCs w:val="24"/>
        </w:rPr>
        <w:t>została złożona po terminie składania ofert;</w:t>
      </w:r>
    </w:p>
    <w:p w14:paraId="6538235B" w14:textId="05B3DEC9" w:rsidR="004F5CD0" w:rsidRPr="00447BB3" w:rsidRDefault="004F5CD0" w:rsidP="0084241B">
      <w:pPr>
        <w:numPr>
          <w:ilvl w:val="0"/>
          <w:numId w:val="20"/>
        </w:numPr>
        <w:spacing w:after="0" w:line="288" w:lineRule="auto"/>
        <w:ind w:left="851" w:hanging="425"/>
        <w:jc w:val="both"/>
        <w:rPr>
          <w:rFonts w:ascii="Cambria" w:eastAsia="Arial" w:hAnsi="Cambria"/>
          <w:sz w:val="24"/>
          <w:szCs w:val="24"/>
        </w:rPr>
      </w:pPr>
      <w:r w:rsidRPr="00447BB3">
        <w:rPr>
          <w:rFonts w:ascii="Cambria" w:eastAsia="Arial" w:hAnsi="Cambria"/>
          <w:sz w:val="24"/>
          <w:szCs w:val="24"/>
        </w:rPr>
        <w:t>została złożona w sposób sprzeczny z pkt IX.</w:t>
      </w:r>
      <w:r w:rsidR="00447BB3" w:rsidRPr="00447BB3">
        <w:rPr>
          <w:rFonts w:ascii="Cambria" w:eastAsia="Arial" w:hAnsi="Cambria"/>
          <w:sz w:val="24"/>
          <w:szCs w:val="24"/>
        </w:rPr>
        <w:t>4</w:t>
      </w:r>
      <w:r w:rsidRPr="00447BB3">
        <w:rPr>
          <w:rFonts w:ascii="Cambria" w:eastAsia="Arial" w:hAnsi="Cambria"/>
          <w:sz w:val="24"/>
          <w:szCs w:val="24"/>
        </w:rPr>
        <w:t xml:space="preserve"> lub IX.</w:t>
      </w:r>
      <w:r w:rsidR="00447BB3" w:rsidRPr="00447BB3">
        <w:rPr>
          <w:rFonts w:ascii="Cambria" w:eastAsia="Arial" w:hAnsi="Cambria"/>
          <w:sz w:val="24"/>
          <w:szCs w:val="24"/>
        </w:rPr>
        <w:t>5</w:t>
      </w:r>
      <w:r w:rsidRPr="00447BB3">
        <w:rPr>
          <w:rFonts w:ascii="Cambria" w:eastAsia="Arial" w:hAnsi="Cambria"/>
          <w:sz w:val="24"/>
          <w:szCs w:val="24"/>
        </w:rPr>
        <w:t xml:space="preserve"> niniejszego zapytania ofertowego (tj. nie za pośrednictwem Bazy Konkurencyjności lub w innej formie niż dopuszczalna).</w:t>
      </w:r>
    </w:p>
    <w:p w14:paraId="49740E54" w14:textId="77777777" w:rsidR="002645EA" w:rsidRPr="00447BB3" w:rsidRDefault="002645EA" w:rsidP="0084241B">
      <w:pPr>
        <w:numPr>
          <w:ilvl w:val="0"/>
          <w:numId w:val="20"/>
        </w:numPr>
        <w:spacing w:after="0" w:line="288" w:lineRule="auto"/>
        <w:ind w:left="851" w:hanging="425"/>
        <w:jc w:val="both"/>
        <w:rPr>
          <w:rFonts w:ascii="Cambria" w:eastAsia="Arial" w:hAnsi="Cambria"/>
          <w:sz w:val="24"/>
          <w:szCs w:val="24"/>
        </w:rPr>
      </w:pPr>
      <w:r w:rsidRPr="00447BB3">
        <w:rPr>
          <w:rFonts w:ascii="Cambria" w:eastAsia="Arial" w:hAnsi="Cambria"/>
          <w:sz w:val="24"/>
          <w:szCs w:val="24"/>
        </w:rPr>
        <w:t>została złożona przez wykonawcę:</w:t>
      </w:r>
    </w:p>
    <w:p w14:paraId="045699B1" w14:textId="77777777" w:rsidR="002645EA" w:rsidRPr="0084241B" w:rsidRDefault="002645EA" w:rsidP="0084241B">
      <w:pPr>
        <w:pStyle w:val="Akapitzlist"/>
        <w:numPr>
          <w:ilvl w:val="0"/>
          <w:numId w:val="34"/>
        </w:numPr>
        <w:spacing w:after="0" w:line="288" w:lineRule="auto"/>
        <w:ind w:left="1418"/>
        <w:jc w:val="both"/>
        <w:rPr>
          <w:rFonts w:ascii="Cambria" w:eastAsia="Arial" w:hAnsi="Cambria"/>
          <w:sz w:val="24"/>
          <w:szCs w:val="24"/>
        </w:rPr>
      </w:pPr>
      <w:r w:rsidRPr="0084241B">
        <w:rPr>
          <w:rFonts w:ascii="Cambria" w:eastAsia="Arial" w:hAnsi="Cambria"/>
          <w:sz w:val="24"/>
          <w:szCs w:val="24"/>
        </w:rPr>
        <w:t>podlegającego wykluczeniu z postępowania lub</w:t>
      </w:r>
    </w:p>
    <w:p w14:paraId="0952C15E" w14:textId="5E948BF5" w:rsidR="002645EA" w:rsidRPr="0084241B" w:rsidRDefault="002645EA" w:rsidP="0084241B">
      <w:pPr>
        <w:pStyle w:val="Akapitzlist"/>
        <w:numPr>
          <w:ilvl w:val="0"/>
          <w:numId w:val="34"/>
        </w:numPr>
        <w:spacing w:after="0" w:line="288" w:lineRule="auto"/>
        <w:ind w:left="1418"/>
        <w:jc w:val="both"/>
        <w:rPr>
          <w:rFonts w:ascii="Cambria" w:eastAsia="Arial" w:hAnsi="Cambria"/>
          <w:sz w:val="24"/>
          <w:szCs w:val="24"/>
        </w:rPr>
      </w:pPr>
      <w:r w:rsidRPr="0084241B">
        <w:rPr>
          <w:rFonts w:ascii="Cambria" w:eastAsia="Arial" w:hAnsi="Cambria"/>
          <w:sz w:val="24"/>
          <w:szCs w:val="24"/>
        </w:rPr>
        <w:t xml:space="preserve">niespełniającego warunków udziału w postępowaniu przez co należy rozumieć zarówno faktyczne niespełnianie warunków udziału w postępowaniu jak również niewykazanie spełnienia warunków udziału w postępowaniu poprzez niezłożenie wraz z ofertą dokumentów opisanych w </w:t>
      </w:r>
      <w:r w:rsidRPr="0084241B">
        <w:rPr>
          <w:rFonts w:ascii="Cambria" w:eastAsia="Arial" w:hAnsi="Cambria"/>
          <w:sz w:val="24"/>
          <w:szCs w:val="24"/>
        </w:rPr>
        <w:lastRenderedPageBreak/>
        <w:t>pkt IV</w:t>
      </w:r>
      <w:r w:rsidR="0084241B" w:rsidRPr="0084241B">
        <w:rPr>
          <w:rFonts w:ascii="Cambria" w:eastAsia="Arial" w:hAnsi="Cambria"/>
          <w:sz w:val="24"/>
          <w:szCs w:val="24"/>
        </w:rPr>
        <w:t>.</w:t>
      </w:r>
      <w:r w:rsidR="002B75AA">
        <w:rPr>
          <w:rFonts w:ascii="Cambria" w:eastAsia="Arial" w:hAnsi="Cambria"/>
          <w:sz w:val="24"/>
          <w:szCs w:val="24"/>
        </w:rPr>
        <w:t>1.</w:t>
      </w:r>
      <w:r w:rsidRPr="0084241B">
        <w:rPr>
          <w:rFonts w:ascii="Cambria" w:eastAsia="Arial" w:hAnsi="Cambria"/>
          <w:sz w:val="24"/>
          <w:szCs w:val="24"/>
        </w:rPr>
        <w:t xml:space="preserve"> niniejszego Zapytania Ofertowego potwierdzających spełnienie warunków udziału w postępowaniu</w:t>
      </w:r>
      <w:r w:rsidR="00E06E99">
        <w:rPr>
          <w:rFonts w:ascii="Cambria" w:eastAsia="Arial" w:hAnsi="Cambria"/>
          <w:sz w:val="24"/>
          <w:szCs w:val="24"/>
        </w:rPr>
        <w:t xml:space="preserve"> (w zakresie w jakim dotyczy)</w:t>
      </w:r>
      <w:r w:rsidRPr="0084241B">
        <w:rPr>
          <w:rFonts w:ascii="Cambria" w:eastAsia="Arial" w:hAnsi="Cambria"/>
          <w:sz w:val="24"/>
          <w:szCs w:val="24"/>
        </w:rPr>
        <w:t>;</w:t>
      </w:r>
    </w:p>
    <w:p w14:paraId="46D0F11D" w14:textId="3F00A373" w:rsidR="002645EA" w:rsidRPr="00447BB3" w:rsidRDefault="002645EA" w:rsidP="0084241B">
      <w:pPr>
        <w:numPr>
          <w:ilvl w:val="0"/>
          <w:numId w:val="20"/>
        </w:numPr>
        <w:spacing w:after="0" w:line="288" w:lineRule="auto"/>
        <w:ind w:left="851" w:hanging="425"/>
        <w:jc w:val="both"/>
        <w:rPr>
          <w:rFonts w:ascii="Cambria" w:eastAsia="Arial" w:hAnsi="Cambria"/>
          <w:sz w:val="24"/>
          <w:szCs w:val="24"/>
        </w:rPr>
      </w:pPr>
      <w:r w:rsidRPr="00447BB3">
        <w:rPr>
          <w:rFonts w:ascii="Cambria" w:eastAsia="Arial" w:hAnsi="Cambria"/>
          <w:sz w:val="24"/>
          <w:szCs w:val="24"/>
        </w:rPr>
        <w:t>nie została złożona na wzorze oferty dołączonym do niniejszego Zapytania Ofertowego (na Załączniku nr 1 do niniejszego Zapytania) lub dokument ten nie został w pełni uzupełniony (</w:t>
      </w:r>
      <w:r w:rsidR="00377A5B">
        <w:rPr>
          <w:rFonts w:ascii="Cambria" w:eastAsia="Arial" w:hAnsi="Cambria"/>
          <w:sz w:val="24"/>
          <w:szCs w:val="24"/>
        </w:rPr>
        <w:t xml:space="preserve">w zakresie w jakim dotyczy i </w:t>
      </w:r>
      <w:r w:rsidRPr="00447BB3">
        <w:rPr>
          <w:rFonts w:ascii="Cambria" w:eastAsia="Arial" w:hAnsi="Cambria"/>
          <w:sz w:val="24"/>
          <w:szCs w:val="24"/>
        </w:rPr>
        <w:t xml:space="preserve">za wyjątkiem </w:t>
      </w:r>
      <w:r w:rsidR="00152A40">
        <w:rPr>
          <w:rFonts w:ascii="Cambria" w:eastAsia="Arial" w:hAnsi="Cambria"/>
          <w:sz w:val="24"/>
          <w:szCs w:val="24"/>
        </w:rPr>
        <w:t>kryteri</w:t>
      </w:r>
      <w:r w:rsidR="00935A76">
        <w:rPr>
          <w:rFonts w:ascii="Cambria" w:eastAsia="Arial" w:hAnsi="Cambria"/>
          <w:sz w:val="24"/>
          <w:szCs w:val="24"/>
        </w:rPr>
        <w:t>ów</w:t>
      </w:r>
      <w:r w:rsidR="00152A40">
        <w:rPr>
          <w:rFonts w:ascii="Cambria" w:eastAsia="Arial" w:hAnsi="Cambria"/>
          <w:sz w:val="24"/>
          <w:szCs w:val="24"/>
        </w:rPr>
        <w:t xml:space="preserve"> oceny ofert opisanych w pkt VII.2-</w:t>
      </w:r>
      <w:r w:rsidR="004F5CD0" w:rsidRPr="00447BB3">
        <w:rPr>
          <w:rFonts w:ascii="Cambria" w:eastAsia="Arial" w:hAnsi="Cambria"/>
          <w:sz w:val="24"/>
          <w:szCs w:val="24"/>
        </w:rPr>
        <w:t>VII.</w:t>
      </w:r>
      <w:r w:rsidR="0084241B">
        <w:rPr>
          <w:rFonts w:ascii="Cambria" w:eastAsia="Arial" w:hAnsi="Cambria"/>
          <w:sz w:val="24"/>
          <w:szCs w:val="24"/>
        </w:rPr>
        <w:t>4</w:t>
      </w:r>
      <w:r w:rsidR="004F5CD0" w:rsidRPr="00447BB3">
        <w:rPr>
          <w:rFonts w:ascii="Cambria" w:eastAsia="Arial" w:hAnsi="Cambria"/>
          <w:sz w:val="24"/>
          <w:szCs w:val="24"/>
        </w:rPr>
        <w:t xml:space="preserve"> Zapytania ofertowego – brak takich informacji nie skutkuje odrzuceniem oferty, może mieć jednak wpływ na liczbę przyznanych punktów</w:t>
      </w:r>
      <w:r w:rsidRPr="00447BB3">
        <w:rPr>
          <w:rFonts w:ascii="Cambria" w:eastAsia="Arial" w:hAnsi="Cambria"/>
          <w:sz w:val="24"/>
          <w:szCs w:val="24"/>
        </w:rPr>
        <w:t>);</w:t>
      </w:r>
    </w:p>
    <w:p w14:paraId="58BEC7B1" w14:textId="77777777" w:rsidR="002645EA" w:rsidRPr="00447BB3" w:rsidRDefault="002645EA" w:rsidP="0084241B">
      <w:pPr>
        <w:numPr>
          <w:ilvl w:val="0"/>
          <w:numId w:val="20"/>
        </w:numPr>
        <w:tabs>
          <w:tab w:val="left" w:pos="440"/>
        </w:tabs>
        <w:spacing w:after="0" w:line="288" w:lineRule="auto"/>
        <w:ind w:left="851" w:hanging="425"/>
        <w:jc w:val="both"/>
        <w:rPr>
          <w:rFonts w:ascii="Cambria" w:eastAsia="Arial" w:hAnsi="Cambria"/>
          <w:sz w:val="24"/>
          <w:szCs w:val="24"/>
        </w:rPr>
      </w:pPr>
      <w:r w:rsidRPr="00447BB3">
        <w:rPr>
          <w:rFonts w:ascii="Cambria" w:eastAsia="Arial" w:hAnsi="Cambria"/>
          <w:sz w:val="24"/>
          <w:szCs w:val="24"/>
        </w:rPr>
        <w:t>jest niekompletna, tj. w szczególności nie zawiera:</w:t>
      </w:r>
    </w:p>
    <w:p w14:paraId="29FFA931" w14:textId="414F0085" w:rsidR="002645EA" w:rsidRDefault="002645EA" w:rsidP="0084241B">
      <w:pPr>
        <w:pStyle w:val="Akapitzlist"/>
        <w:numPr>
          <w:ilvl w:val="0"/>
          <w:numId w:val="35"/>
        </w:numPr>
        <w:spacing w:after="0" w:line="288" w:lineRule="auto"/>
        <w:ind w:left="1418"/>
        <w:jc w:val="both"/>
        <w:rPr>
          <w:rFonts w:ascii="Cambria" w:eastAsia="Arial" w:hAnsi="Cambria"/>
          <w:sz w:val="24"/>
          <w:szCs w:val="24"/>
        </w:rPr>
      </w:pPr>
      <w:r w:rsidRPr="0084241B">
        <w:rPr>
          <w:rFonts w:ascii="Cambria" w:eastAsia="Arial" w:hAnsi="Cambria"/>
          <w:sz w:val="24"/>
          <w:szCs w:val="24"/>
        </w:rPr>
        <w:t>w pełni uzupełnionego formularza oświadczeń stanowiącego Załącznik nr 2 do niniejszego zapytania ofertowego</w:t>
      </w:r>
      <w:r w:rsidR="00377A5B">
        <w:rPr>
          <w:rFonts w:ascii="Cambria" w:eastAsia="Arial" w:hAnsi="Cambria"/>
          <w:sz w:val="24"/>
          <w:szCs w:val="24"/>
        </w:rPr>
        <w:t xml:space="preserve"> (w zakresie jakim dotyczy)</w:t>
      </w:r>
      <w:r w:rsidRPr="0084241B">
        <w:rPr>
          <w:rFonts w:ascii="Cambria" w:eastAsia="Arial" w:hAnsi="Cambria"/>
          <w:sz w:val="24"/>
          <w:szCs w:val="24"/>
        </w:rPr>
        <w:t>,</w:t>
      </w:r>
    </w:p>
    <w:p w14:paraId="1C0F6B20" w14:textId="168D5F61" w:rsidR="0084241B" w:rsidRPr="0084241B" w:rsidRDefault="0084241B" w:rsidP="0084241B">
      <w:pPr>
        <w:pStyle w:val="Akapitzlist"/>
        <w:numPr>
          <w:ilvl w:val="0"/>
          <w:numId w:val="35"/>
        </w:numPr>
        <w:spacing w:after="0" w:line="288" w:lineRule="auto"/>
        <w:ind w:left="1418"/>
        <w:jc w:val="both"/>
        <w:rPr>
          <w:rFonts w:ascii="Cambria" w:eastAsia="Arial" w:hAnsi="Cambria"/>
          <w:sz w:val="24"/>
          <w:szCs w:val="24"/>
        </w:rPr>
      </w:pPr>
      <w:r w:rsidRPr="007F696E">
        <w:rPr>
          <w:rFonts w:ascii="Cambria" w:eastAsia="Arial" w:hAnsi="Cambria"/>
          <w:sz w:val="24"/>
          <w:szCs w:val="24"/>
        </w:rPr>
        <w:t>wypełnionego Załącznika nr 3,</w:t>
      </w:r>
    </w:p>
    <w:p w14:paraId="41A0BEFC" w14:textId="7B2509D5" w:rsidR="002645EA" w:rsidRPr="0084241B" w:rsidRDefault="002645EA" w:rsidP="0084241B">
      <w:pPr>
        <w:pStyle w:val="Akapitzlist"/>
        <w:numPr>
          <w:ilvl w:val="0"/>
          <w:numId w:val="35"/>
        </w:numPr>
        <w:spacing w:after="0" w:line="288" w:lineRule="auto"/>
        <w:ind w:left="1418"/>
        <w:jc w:val="both"/>
        <w:rPr>
          <w:rFonts w:ascii="Cambria" w:eastAsia="Arial" w:hAnsi="Cambria"/>
          <w:sz w:val="24"/>
          <w:szCs w:val="24"/>
        </w:rPr>
      </w:pPr>
      <w:r w:rsidRPr="0084241B">
        <w:rPr>
          <w:rFonts w:ascii="Cambria" w:eastAsia="Arial" w:hAnsi="Cambria"/>
          <w:sz w:val="24"/>
          <w:szCs w:val="24"/>
        </w:rPr>
        <w:t>pełnomocnictwa, ewentualnie innych dokumentów wykazujących uprawnienie do reprezentacji Wykonawcy (jeśli dokumenty nie są podpisywane osobiście przez Wykonawcę, a uprawnienie do reprezentacji nie wynika z CEIDG lub rejestru przedsiębiorców KRS)</w:t>
      </w:r>
      <w:r w:rsidR="004F5CD0" w:rsidRPr="0084241B">
        <w:rPr>
          <w:rFonts w:ascii="Cambria" w:eastAsia="Arial" w:hAnsi="Cambria"/>
          <w:sz w:val="24"/>
          <w:szCs w:val="24"/>
        </w:rPr>
        <w:t>;</w:t>
      </w:r>
    </w:p>
    <w:p w14:paraId="0D3A8D9D" w14:textId="1CDF4F40" w:rsidR="00685627" w:rsidRPr="00E06E99" w:rsidRDefault="00685627" w:rsidP="0084241B">
      <w:pPr>
        <w:pStyle w:val="Akapitzlist"/>
        <w:numPr>
          <w:ilvl w:val="0"/>
          <w:numId w:val="35"/>
        </w:numPr>
        <w:spacing w:after="0" w:line="288" w:lineRule="auto"/>
        <w:ind w:left="1418"/>
        <w:jc w:val="both"/>
        <w:rPr>
          <w:rFonts w:ascii="Cambria" w:eastAsia="Arial" w:hAnsi="Cambria"/>
          <w:sz w:val="24"/>
          <w:szCs w:val="24"/>
        </w:rPr>
      </w:pPr>
      <w:r w:rsidRPr="0084241B">
        <w:rPr>
          <w:rFonts w:ascii="Cambria" w:eastAsia="Arial" w:hAnsi="Cambria" w:cs="Calibri Light"/>
          <w:sz w:val="24"/>
          <w:szCs w:val="24"/>
        </w:rPr>
        <w:t>pełnomocnictwa (jeśli kilku Wykonawców wspólnie ubiega się o realizację zamówienia, a dokumenty nie są podpisywane przez każdego z Wykonawców wspólnie ubiegających się o realizację zamówienia);</w:t>
      </w:r>
    </w:p>
    <w:p w14:paraId="5620EC1A" w14:textId="0DAC744C" w:rsidR="00E06E99" w:rsidRPr="0084241B" w:rsidRDefault="00E06E99" w:rsidP="0084241B">
      <w:pPr>
        <w:pStyle w:val="Akapitzlist"/>
        <w:numPr>
          <w:ilvl w:val="0"/>
          <w:numId w:val="35"/>
        </w:numPr>
        <w:spacing w:after="0" w:line="288" w:lineRule="auto"/>
        <w:ind w:left="1418"/>
        <w:jc w:val="both"/>
        <w:rPr>
          <w:rFonts w:ascii="Cambria" w:eastAsia="Arial" w:hAnsi="Cambria"/>
          <w:sz w:val="24"/>
          <w:szCs w:val="24"/>
        </w:rPr>
      </w:pPr>
      <w:r w:rsidRPr="005C1D62">
        <w:rPr>
          <w:rFonts w:ascii="Cambria" w:eastAsia="Arial" w:hAnsi="Cambria"/>
          <w:sz w:val="24"/>
          <w:szCs w:val="24"/>
        </w:rPr>
        <w:t>dokumentów opisanych w pkt IV.1. i IV.</w:t>
      </w:r>
      <w:r>
        <w:rPr>
          <w:rFonts w:ascii="Cambria" w:eastAsia="Arial" w:hAnsi="Cambria"/>
          <w:sz w:val="24"/>
          <w:szCs w:val="24"/>
        </w:rPr>
        <w:t>4</w:t>
      </w:r>
      <w:r w:rsidRPr="005C1D62">
        <w:rPr>
          <w:rFonts w:ascii="Cambria" w:eastAsia="Arial" w:hAnsi="Cambria"/>
          <w:sz w:val="24"/>
          <w:szCs w:val="24"/>
        </w:rPr>
        <w:t xml:space="preserve"> niniejszego Zapytania Ofertowego potwierdzających spełnienie warunków udziału w postępowaniu (w zakresie w jakim dotyczy);</w:t>
      </w:r>
    </w:p>
    <w:p w14:paraId="7214A37E" w14:textId="61A8FE39" w:rsidR="002645EA" w:rsidRPr="00447BB3" w:rsidRDefault="002645EA" w:rsidP="0084241B">
      <w:pPr>
        <w:numPr>
          <w:ilvl w:val="0"/>
          <w:numId w:val="20"/>
        </w:numPr>
        <w:spacing w:after="0" w:line="288" w:lineRule="auto"/>
        <w:ind w:left="851" w:hanging="425"/>
        <w:jc w:val="both"/>
        <w:rPr>
          <w:rFonts w:ascii="Cambria" w:eastAsia="Arial" w:hAnsi="Cambria"/>
          <w:sz w:val="24"/>
          <w:szCs w:val="24"/>
        </w:rPr>
      </w:pPr>
      <w:r w:rsidRPr="00447BB3">
        <w:rPr>
          <w:rFonts w:ascii="Cambria" w:eastAsia="Arial" w:hAnsi="Cambria"/>
          <w:sz w:val="24"/>
          <w:szCs w:val="24"/>
        </w:rPr>
        <w:t>oferta (złożona na wzorze oferty dołączonym do niniejszego Zapytania Ofertowego)</w:t>
      </w:r>
      <w:r w:rsidR="00935A76">
        <w:rPr>
          <w:rFonts w:ascii="Cambria" w:eastAsia="Arial" w:hAnsi="Cambria"/>
          <w:sz w:val="24"/>
          <w:szCs w:val="24"/>
        </w:rPr>
        <w:t>,</w:t>
      </w:r>
      <w:r w:rsidRPr="00447BB3">
        <w:rPr>
          <w:rFonts w:ascii="Cambria" w:eastAsia="Arial" w:hAnsi="Cambria"/>
          <w:sz w:val="24"/>
          <w:szCs w:val="24"/>
        </w:rPr>
        <w:t xml:space="preserve"> formularz oświadczeń stanowiący Załącznik nr 2 do niniejszego zapytania ofertowego</w:t>
      </w:r>
      <w:r w:rsidR="00935A76">
        <w:rPr>
          <w:rFonts w:ascii="Cambria" w:eastAsia="Arial" w:hAnsi="Cambria"/>
          <w:sz w:val="24"/>
          <w:szCs w:val="24"/>
        </w:rPr>
        <w:t xml:space="preserve"> lub </w:t>
      </w:r>
      <w:r w:rsidR="00935A76" w:rsidRPr="007F696E">
        <w:rPr>
          <w:rFonts w:ascii="Cambria" w:eastAsia="Arial" w:hAnsi="Cambria"/>
          <w:sz w:val="24"/>
          <w:szCs w:val="24"/>
        </w:rPr>
        <w:t>wykaz kadry wyznaczonej do realizacji zamówienia stanowiąc</w:t>
      </w:r>
      <w:r w:rsidR="00935A76">
        <w:rPr>
          <w:rFonts w:ascii="Cambria" w:eastAsia="Arial" w:hAnsi="Cambria"/>
          <w:sz w:val="24"/>
          <w:szCs w:val="24"/>
        </w:rPr>
        <w:t>y</w:t>
      </w:r>
      <w:r w:rsidR="00935A76" w:rsidRPr="007F696E">
        <w:rPr>
          <w:rFonts w:ascii="Cambria" w:eastAsia="Arial" w:hAnsi="Cambria"/>
          <w:sz w:val="24"/>
          <w:szCs w:val="24"/>
        </w:rPr>
        <w:t xml:space="preserve"> Załącznik nr 3 do niniejszego Zapytania</w:t>
      </w:r>
      <w:r w:rsidRPr="00447BB3">
        <w:rPr>
          <w:rFonts w:ascii="Cambria" w:eastAsia="Arial" w:hAnsi="Cambria"/>
          <w:sz w:val="24"/>
          <w:szCs w:val="24"/>
        </w:rPr>
        <w:t xml:space="preserve"> nie zostały w pełni podpisane przez Wykonawcę lub inną osobę uprawnioną do reprezentacji Wykonawcy;</w:t>
      </w:r>
    </w:p>
    <w:p w14:paraId="1CD109C5" w14:textId="77777777" w:rsidR="002645EA" w:rsidRPr="00447BB3" w:rsidRDefault="002645EA" w:rsidP="0084241B">
      <w:pPr>
        <w:numPr>
          <w:ilvl w:val="0"/>
          <w:numId w:val="20"/>
        </w:numPr>
        <w:spacing w:after="0" w:line="288" w:lineRule="auto"/>
        <w:ind w:left="851" w:hanging="425"/>
        <w:jc w:val="both"/>
        <w:rPr>
          <w:rFonts w:ascii="Cambria" w:eastAsia="Arial" w:hAnsi="Cambria"/>
          <w:sz w:val="24"/>
          <w:szCs w:val="24"/>
        </w:rPr>
      </w:pPr>
      <w:r w:rsidRPr="00447BB3">
        <w:rPr>
          <w:rFonts w:ascii="Cambria" w:eastAsia="Arial" w:hAnsi="Cambria"/>
          <w:sz w:val="24"/>
          <w:szCs w:val="24"/>
        </w:rPr>
        <w:t>jej treść jest niezgodna z warunkami zamówienia;</w:t>
      </w:r>
    </w:p>
    <w:p w14:paraId="72506F52" w14:textId="77777777" w:rsidR="002645EA" w:rsidRPr="00447BB3" w:rsidRDefault="002645EA" w:rsidP="0084241B">
      <w:pPr>
        <w:numPr>
          <w:ilvl w:val="0"/>
          <w:numId w:val="20"/>
        </w:numPr>
        <w:spacing w:after="0" w:line="288" w:lineRule="auto"/>
        <w:ind w:left="851" w:hanging="425"/>
        <w:jc w:val="both"/>
        <w:rPr>
          <w:rFonts w:ascii="Cambria" w:eastAsia="Arial" w:hAnsi="Cambria"/>
          <w:sz w:val="24"/>
          <w:szCs w:val="24"/>
        </w:rPr>
      </w:pPr>
      <w:r w:rsidRPr="00447BB3">
        <w:rPr>
          <w:rFonts w:ascii="Cambria" w:eastAsia="Arial" w:hAnsi="Cambria"/>
          <w:sz w:val="24"/>
          <w:szCs w:val="24"/>
        </w:rPr>
        <w:t>wykonawca nie wyraził zgody na przedłużenie terminu związania ofertą;</w:t>
      </w:r>
    </w:p>
    <w:p w14:paraId="29CB30B7" w14:textId="1467656B" w:rsidR="004F5CD0" w:rsidRPr="00447BB3" w:rsidRDefault="002645EA" w:rsidP="0084241B">
      <w:pPr>
        <w:numPr>
          <w:ilvl w:val="0"/>
          <w:numId w:val="20"/>
        </w:numPr>
        <w:spacing w:after="0" w:line="288" w:lineRule="auto"/>
        <w:ind w:left="851" w:hanging="425"/>
        <w:jc w:val="both"/>
        <w:rPr>
          <w:rFonts w:ascii="Cambria" w:eastAsia="Arial" w:hAnsi="Cambria"/>
          <w:sz w:val="24"/>
          <w:szCs w:val="24"/>
        </w:rPr>
      </w:pPr>
      <w:r w:rsidRPr="00447BB3">
        <w:rPr>
          <w:rFonts w:ascii="Cambria" w:eastAsia="Arial" w:hAnsi="Cambria"/>
          <w:sz w:val="24"/>
          <w:szCs w:val="24"/>
        </w:rPr>
        <w:t>wykonawca nie wyraził zgody na wybór jego oferty po upływie terminu związania ofertą</w:t>
      </w:r>
      <w:r w:rsidR="004F5CD0" w:rsidRPr="00447BB3">
        <w:rPr>
          <w:rFonts w:ascii="Cambria" w:eastAsia="Arial" w:hAnsi="Cambria"/>
          <w:sz w:val="24"/>
          <w:szCs w:val="24"/>
        </w:rPr>
        <w:t>.</w:t>
      </w:r>
    </w:p>
    <w:p w14:paraId="30D54622" w14:textId="68F7D98C" w:rsidR="00533B04" w:rsidRPr="00447BB3" w:rsidRDefault="00533B04" w:rsidP="006274A5">
      <w:pPr>
        <w:numPr>
          <w:ilvl w:val="0"/>
          <w:numId w:val="9"/>
        </w:numPr>
        <w:tabs>
          <w:tab w:val="left" w:pos="440"/>
        </w:tabs>
        <w:spacing w:after="0" w:line="288" w:lineRule="auto"/>
        <w:ind w:left="426" w:hanging="426"/>
        <w:jc w:val="both"/>
        <w:rPr>
          <w:rFonts w:ascii="Cambria" w:eastAsia="Arial" w:hAnsi="Cambria"/>
          <w:sz w:val="24"/>
          <w:szCs w:val="24"/>
        </w:rPr>
      </w:pPr>
      <w:r w:rsidRPr="00447BB3">
        <w:rPr>
          <w:rFonts w:ascii="Cambria" w:eastAsia="Arial" w:hAnsi="Cambria"/>
          <w:sz w:val="24"/>
          <w:szCs w:val="24"/>
        </w:rPr>
        <w:t xml:space="preserve">Zamawiający zastrzega możliwość odrzucenia oferty Wykonawcy z powodu zaproponowania rażąco niskiej ceny za realizację przedmiotu zamówienia: </w:t>
      </w:r>
      <w:r w:rsidR="005C6618" w:rsidRPr="00447BB3">
        <w:rPr>
          <w:rFonts w:ascii="Cambria" w:eastAsia="Arial" w:hAnsi="Cambria"/>
          <w:sz w:val="24"/>
          <w:szCs w:val="24"/>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 przypadku, gdy </w:t>
      </w:r>
      <w:r w:rsidR="005C6618" w:rsidRPr="00447BB3">
        <w:rPr>
          <w:rFonts w:ascii="Cambria" w:eastAsia="Arial" w:hAnsi="Cambria"/>
          <w:sz w:val="24"/>
          <w:szCs w:val="24"/>
        </w:rPr>
        <w:lastRenderedPageBreak/>
        <w:t>złożone wyjaśnienia wraz z dowodami nie uzasadniają podanej ceny lub kosztu w tej ofercie. Za równoznaczne z nieuzasadnieniem podanej ceny lub kosztu uznawane jest także niezłożenie wyjaśnień lub ich niezłożenie w wyznaczonym terminie.</w:t>
      </w:r>
    </w:p>
    <w:p w14:paraId="20C6A80D" w14:textId="77777777" w:rsidR="00533B04" w:rsidRPr="00447BB3" w:rsidRDefault="00533B04" w:rsidP="006274A5">
      <w:pPr>
        <w:numPr>
          <w:ilvl w:val="0"/>
          <w:numId w:val="9"/>
        </w:numPr>
        <w:tabs>
          <w:tab w:val="left" w:pos="440"/>
        </w:tabs>
        <w:spacing w:after="0" w:line="288" w:lineRule="auto"/>
        <w:ind w:left="426" w:hanging="426"/>
        <w:jc w:val="both"/>
        <w:rPr>
          <w:rFonts w:ascii="Cambria" w:eastAsia="Arial" w:hAnsi="Cambria"/>
          <w:sz w:val="24"/>
          <w:szCs w:val="24"/>
        </w:rPr>
      </w:pPr>
      <w:r w:rsidRPr="00447BB3">
        <w:rPr>
          <w:rFonts w:ascii="Cambria" w:eastAsia="Arial" w:hAnsi="Cambria"/>
          <w:sz w:val="24"/>
          <w:szCs w:val="24"/>
        </w:rPr>
        <w:t>Oferty odrzucone lub wykluczone nie będą oceniane i nie będą brane pod uwagę przy ocenianiu innych ofert.</w:t>
      </w:r>
    </w:p>
    <w:p w14:paraId="4D08C5FC" w14:textId="0029CD26" w:rsidR="009E76CD" w:rsidRPr="00447BB3" w:rsidRDefault="00533B04" w:rsidP="006274A5">
      <w:pPr>
        <w:numPr>
          <w:ilvl w:val="0"/>
          <w:numId w:val="9"/>
        </w:numPr>
        <w:tabs>
          <w:tab w:val="left" w:pos="440"/>
        </w:tabs>
        <w:spacing w:after="0" w:line="288" w:lineRule="auto"/>
        <w:ind w:left="426" w:hanging="426"/>
        <w:jc w:val="both"/>
        <w:rPr>
          <w:rFonts w:ascii="Cambria" w:eastAsia="Arial" w:hAnsi="Cambria"/>
          <w:sz w:val="24"/>
          <w:szCs w:val="24"/>
        </w:rPr>
      </w:pPr>
      <w:r w:rsidRPr="00447BB3">
        <w:rPr>
          <w:rFonts w:ascii="Cambria" w:eastAsia="Arial" w:hAnsi="Cambria"/>
          <w:sz w:val="24"/>
          <w:szCs w:val="24"/>
        </w:rPr>
        <w:t>Decyzja Zamawiającego o odrzuceniu oferty, jak i wykluczeniu Wykonawcy jest decyzją ostateczną.</w:t>
      </w:r>
    </w:p>
    <w:p w14:paraId="64A02398" w14:textId="77777777" w:rsidR="009E76CD" w:rsidRPr="00447BB3" w:rsidRDefault="009E76CD" w:rsidP="006274A5">
      <w:pPr>
        <w:tabs>
          <w:tab w:val="left" w:pos="440"/>
        </w:tabs>
        <w:spacing w:after="0" w:line="288" w:lineRule="auto"/>
        <w:ind w:left="426"/>
        <w:jc w:val="both"/>
        <w:rPr>
          <w:rFonts w:ascii="Cambria" w:eastAsia="Arial" w:hAnsi="Cambria"/>
          <w:sz w:val="24"/>
          <w:szCs w:val="24"/>
        </w:rPr>
      </w:pPr>
    </w:p>
    <w:p w14:paraId="6E827042" w14:textId="77777777" w:rsidR="009E76CD" w:rsidRPr="00447BB3" w:rsidRDefault="009E76CD" w:rsidP="006274A5">
      <w:pPr>
        <w:pStyle w:val="Akapitzlist"/>
        <w:numPr>
          <w:ilvl w:val="0"/>
          <w:numId w:val="10"/>
        </w:numPr>
        <w:tabs>
          <w:tab w:val="left" w:pos="440"/>
        </w:tabs>
        <w:spacing w:after="0" w:line="288" w:lineRule="auto"/>
        <w:ind w:left="709"/>
        <w:contextualSpacing/>
        <w:jc w:val="both"/>
        <w:rPr>
          <w:rFonts w:ascii="Cambria" w:eastAsia="Arial" w:hAnsi="Cambria"/>
          <w:b/>
          <w:sz w:val="24"/>
          <w:szCs w:val="24"/>
        </w:rPr>
      </w:pPr>
      <w:r w:rsidRPr="00447BB3">
        <w:rPr>
          <w:rFonts w:ascii="Cambria" w:eastAsia="Arial" w:hAnsi="Cambria"/>
          <w:b/>
          <w:sz w:val="24"/>
          <w:szCs w:val="24"/>
        </w:rPr>
        <w:t>KRYTERIA OCENY OFERT</w:t>
      </w:r>
    </w:p>
    <w:p w14:paraId="1D197F5A" w14:textId="77777777" w:rsidR="009E76CD" w:rsidRDefault="009E76CD" w:rsidP="006274A5">
      <w:pPr>
        <w:tabs>
          <w:tab w:val="left" w:pos="440"/>
        </w:tabs>
        <w:spacing w:after="0" w:line="288" w:lineRule="auto"/>
        <w:jc w:val="both"/>
        <w:rPr>
          <w:rFonts w:ascii="Cambria" w:eastAsia="Arial" w:hAnsi="Cambria"/>
          <w:b/>
          <w:sz w:val="24"/>
          <w:szCs w:val="24"/>
        </w:rPr>
      </w:pPr>
    </w:p>
    <w:p w14:paraId="7536D0BA" w14:textId="7BC9FC3A" w:rsidR="0084241B" w:rsidRDefault="0084241B" w:rsidP="006274A5">
      <w:pPr>
        <w:tabs>
          <w:tab w:val="left" w:pos="440"/>
        </w:tabs>
        <w:spacing w:after="0" w:line="288" w:lineRule="auto"/>
        <w:jc w:val="both"/>
        <w:rPr>
          <w:rFonts w:ascii="Cambria" w:eastAsia="Arial" w:hAnsi="Cambria"/>
          <w:b/>
          <w:sz w:val="24"/>
          <w:szCs w:val="24"/>
        </w:rPr>
      </w:pPr>
      <w:r w:rsidRPr="0084241B">
        <w:rPr>
          <w:rFonts w:ascii="Cambria" w:hAnsi="Cambria" w:cs="Calibri"/>
          <w:i/>
          <w:iCs/>
          <w:sz w:val="24"/>
          <w:szCs w:val="24"/>
        </w:rPr>
        <w:t>UWAGA: Kryteria oceny ofert są identyczne dla każdej części zamówienia</w:t>
      </w:r>
      <w:r w:rsidRPr="0084241B">
        <w:rPr>
          <w:rFonts w:ascii="Cambria" w:hAnsi="Cambria" w:cs="Calibri"/>
          <w:sz w:val="24"/>
          <w:szCs w:val="24"/>
        </w:rPr>
        <w:t>.</w:t>
      </w:r>
    </w:p>
    <w:p w14:paraId="36A0542B" w14:textId="77777777" w:rsidR="0084241B" w:rsidRPr="00447BB3" w:rsidRDefault="0084241B" w:rsidP="006274A5">
      <w:pPr>
        <w:tabs>
          <w:tab w:val="left" w:pos="440"/>
        </w:tabs>
        <w:spacing w:after="0" w:line="288" w:lineRule="auto"/>
        <w:jc w:val="both"/>
        <w:rPr>
          <w:rFonts w:ascii="Cambria" w:eastAsia="Arial" w:hAnsi="Cambria"/>
          <w:b/>
          <w:sz w:val="24"/>
          <w:szCs w:val="24"/>
        </w:rPr>
      </w:pPr>
    </w:p>
    <w:p w14:paraId="76375E68" w14:textId="77777777" w:rsidR="009E76CD" w:rsidRPr="00447BB3" w:rsidRDefault="009E76CD" w:rsidP="006274A5">
      <w:pPr>
        <w:tabs>
          <w:tab w:val="left" w:pos="440"/>
        </w:tabs>
        <w:spacing w:after="0" w:line="288" w:lineRule="auto"/>
        <w:jc w:val="both"/>
        <w:rPr>
          <w:rFonts w:ascii="Cambria" w:eastAsia="Arial" w:hAnsi="Cambria"/>
          <w:sz w:val="24"/>
          <w:szCs w:val="24"/>
        </w:rPr>
      </w:pPr>
      <w:r w:rsidRPr="00447BB3">
        <w:rPr>
          <w:rFonts w:ascii="Cambria" w:eastAsia="Arial" w:hAnsi="Cambria"/>
          <w:sz w:val="24"/>
          <w:szCs w:val="24"/>
        </w:rPr>
        <w:t>W przedmiotowym postępowaniu przy wyborze oferty najkorzystniejszej Zamawiający zastosuje następujące kryteria:</w:t>
      </w:r>
    </w:p>
    <w:p w14:paraId="452DBD42" w14:textId="77777777" w:rsidR="009E76CD" w:rsidRPr="00447BB3" w:rsidRDefault="009E76CD" w:rsidP="006274A5">
      <w:pPr>
        <w:tabs>
          <w:tab w:val="left" w:pos="440"/>
        </w:tabs>
        <w:spacing w:after="0" w:line="288" w:lineRule="auto"/>
        <w:jc w:val="both"/>
        <w:rPr>
          <w:rFonts w:ascii="Cambria" w:eastAsia="Arial" w:hAnsi="Cambria"/>
          <w:sz w:val="24"/>
          <w:szCs w:val="24"/>
        </w:rPr>
      </w:pPr>
    </w:p>
    <w:p w14:paraId="06C26206" w14:textId="458573DF" w:rsidR="009E76CD" w:rsidRPr="00447BB3" w:rsidRDefault="009E76CD" w:rsidP="006274A5">
      <w:pPr>
        <w:pStyle w:val="Akapitzlist"/>
        <w:numPr>
          <w:ilvl w:val="0"/>
          <w:numId w:val="11"/>
        </w:numPr>
        <w:tabs>
          <w:tab w:val="left" w:pos="0"/>
        </w:tabs>
        <w:spacing w:after="0" w:line="288" w:lineRule="auto"/>
        <w:ind w:left="426" w:hanging="426"/>
        <w:contextualSpacing/>
        <w:jc w:val="both"/>
        <w:rPr>
          <w:rFonts w:ascii="Cambria" w:eastAsia="Arial" w:hAnsi="Cambria"/>
          <w:b/>
          <w:sz w:val="24"/>
          <w:szCs w:val="24"/>
        </w:rPr>
      </w:pPr>
      <w:r w:rsidRPr="00447BB3">
        <w:rPr>
          <w:rFonts w:ascii="Cambria" w:eastAsia="Arial" w:hAnsi="Cambria"/>
          <w:b/>
          <w:sz w:val="24"/>
          <w:szCs w:val="24"/>
        </w:rPr>
        <w:t xml:space="preserve">Cena - </w:t>
      </w:r>
      <w:r w:rsidRPr="00447BB3">
        <w:rPr>
          <w:rFonts w:ascii="Cambria" w:hAnsi="Cambria" w:cs="Calibri"/>
          <w:b/>
          <w:sz w:val="24"/>
          <w:szCs w:val="24"/>
        </w:rPr>
        <w:t xml:space="preserve">max </w:t>
      </w:r>
      <w:r w:rsidR="0084241B">
        <w:rPr>
          <w:rFonts w:ascii="Cambria" w:hAnsi="Cambria" w:cs="Arial"/>
          <w:b/>
          <w:color w:val="000000"/>
          <w:sz w:val="24"/>
          <w:szCs w:val="24"/>
        </w:rPr>
        <w:t>55</w:t>
      </w:r>
      <w:r w:rsidR="007308B6" w:rsidRPr="00447BB3">
        <w:rPr>
          <w:rFonts w:ascii="Cambria" w:hAnsi="Cambria" w:cs="Calibri"/>
          <w:b/>
          <w:sz w:val="24"/>
          <w:szCs w:val="24"/>
        </w:rPr>
        <w:t xml:space="preserve"> </w:t>
      </w:r>
      <w:r w:rsidRPr="00447BB3">
        <w:rPr>
          <w:rFonts w:ascii="Cambria" w:hAnsi="Cambria" w:cs="Calibri"/>
          <w:b/>
          <w:sz w:val="24"/>
          <w:szCs w:val="24"/>
        </w:rPr>
        <w:t xml:space="preserve">pkt. - waga </w:t>
      </w:r>
      <w:r w:rsidR="0084241B">
        <w:rPr>
          <w:rFonts w:ascii="Cambria" w:hAnsi="Cambria" w:cs="Arial"/>
          <w:b/>
          <w:color w:val="000000"/>
          <w:sz w:val="24"/>
          <w:szCs w:val="24"/>
        </w:rPr>
        <w:t>55</w:t>
      </w:r>
      <w:r w:rsidRPr="00447BB3">
        <w:rPr>
          <w:rFonts w:ascii="Cambria" w:hAnsi="Cambria" w:cs="Calibri"/>
          <w:b/>
          <w:sz w:val="24"/>
          <w:szCs w:val="24"/>
        </w:rPr>
        <w:t>%</w:t>
      </w:r>
    </w:p>
    <w:p w14:paraId="6A3739DF" w14:textId="77777777" w:rsidR="009E76CD" w:rsidRPr="00447BB3" w:rsidRDefault="009E76CD" w:rsidP="006274A5">
      <w:pPr>
        <w:pStyle w:val="Akapitzlist"/>
        <w:tabs>
          <w:tab w:val="left" w:pos="0"/>
        </w:tabs>
        <w:spacing w:after="0" w:line="288" w:lineRule="auto"/>
        <w:ind w:left="426"/>
        <w:jc w:val="both"/>
        <w:rPr>
          <w:rFonts w:ascii="Cambria" w:eastAsia="Arial" w:hAnsi="Cambria"/>
          <w:b/>
          <w:sz w:val="24"/>
          <w:szCs w:val="24"/>
        </w:rPr>
      </w:pPr>
    </w:p>
    <w:p w14:paraId="63B41AF8" w14:textId="33A9D9BC" w:rsidR="009E76CD" w:rsidRPr="00447BB3" w:rsidRDefault="009E76CD" w:rsidP="006274A5">
      <w:p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color w:val="000000"/>
          <w:sz w:val="24"/>
          <w:szCs w:val="24"/>
        </w:rPr>
        <w:t xml:space="preserve">Cenę brutto za wykonanie zamówienia należy podać w złotych polskich z dokładnością do dwóch miejsc po przecinku. Cena powinna obejmować całkowity koszt realizacji zamówienia objętego zapytaniem ofertowym oraz wymagań </w:t>
      </w:r>
      <w:r w:rsidR="008E4579" w:rsidRPr="00447BB3">
        <w:rPr>
          <w:rFonts w:ascii="Cambria" w:hAnsi="Cambria" w:cs="Arial"/>
          <w:color w:val="000000"/>
          <w:sz w:val="24"/>
          <w:szCs w:val="24"/>
        </w:rPr>
        <w:t>doradcy</w:t>
      </w:r>
      <w:r w:rsidRPr="00447BB3">
        <w:rPr>
          <w:rFonts w:ascii="Cambria" w:hAnsi="Cambria" w:cs="Arial"/>
          <w:color w:val="000000"/>
          <w:sz w:val="24"/>
          <w:szCs w:val="24"/>
        </w:rPr>
        <w:t xml:space="preserve">, dojazdu do miejsca realizacji </w:t>
      </w:r>
      <w:r w:rsidR="0084241B">
        <w:rPr>
          <w:rFonts w:ascii="Cambria" w:hAnsi="Cambria" w:cs="Arial"/>
          <w:color w:val="000000"/>
          <w:sz w:val="24"/>
          <w:szCs w:val="24"/>
        </w:rPr>
        <w:t>zamówienia</w:t>
      </w:r>
      <w:r w:rsidRPr="00447BB3">
        <w:rPr>
          <w:rFonts w:ascii="Cambria" w:hAnsi="Cambria" w:cs="Arial"/>
          <w:color w:val="000000"/>
          <w:sz w:val="24"/>
          <w:szCs w:val="24"/>
        </w:rPr>
        <w:t>, ewentualnego noclegu, itp.</w:t>
      </w:r>
    </w:p>
    <w:p w14:paraId="4A4C0C20" w14:textId="77777777" w:rsidR="00527A26" w:rsidRPr="00447BB3" w:rsidRDefault="00527A26" w:rsidP="006274A5">
      <w:pPr>
        <w:autoSpaceDE w:val="0"/>
        <w:autoSpaceDN w:val="0"/>
        <w:adjustRightInd w:val="0"/>
        <w:spacing w:after="0" w:line="288" w:lineRule="auto"/>
        <w:jc w:val="both"/>
        <w:rPr>
          <w:rFonts w:ascii="Cambria" w:hAnsi="Cambria" w:cs="Arial"/>
          <w:color w:val="000000"/>
          <w:sz w:val="24"/>
          <w:szCs w:val="24"/>
        </w:rPr>
      </w:pPr>
    </w:p>
    <w:p w14:paraId="00801A91" w14:textId="49F0491C" w:rsidR="00527A26" w:rsidRPr="00447BB3" w:rsidRDefault="00527A26" w:rsidP="006274A5">
      <w:p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bCs/>
          <w:color w:val="000000"/>
          <w:sz w:val="24"/>
          <w:szCs w:val="24"/>
        </w:rPr>
        <w:t xml:space="preserve">W przypadku ubiegania się o udzielenie zamówienia wspólnie przez kilku Wykonawców należy wskazać jedną </w:t>
      </w:r>
      <w:r w:rsidR="008E2AFE" w:rsidRPr="00447BB3">
        <w:rPr>
          <w:rFonts w:ascii="Cambria" w:hAnsi="Cambria" w:cs="Arial"/>
          <w:bCs/>
          <w:color w:val="000000"/>
          <w:sz w:val="24"/>
          <w:szCs w:val="24"/>
        </w:rPr>
        <w:t xml:space="preserve">wspólną </w:t>
      </w:r>
      <w:r w:rsidRPr="00447BB3">
        <w:rPr>
          <w:rFonts w:ascii="Cambria" w:hAnsi="Cambria" w:cs="Arial"/>
          <w:bCs/>
          <w:color w:val="000000"/>
          <w:sz w:val="24"/>
          <w:szCs w:val="24"/>
        </w:rPr>
        <w:t xml:space="preserve">cenę stanowiącą </w:t>
      </w:r>
      <w:r w:rsidR="008E2AFE" w:rsidRPr="00447BB3">
        <w:rPr>
          <w:rFonts w:ascii="Cambria" w:hAnsi="Cambria" w:cs="Arial"/>
          <w:bCs/>
          <w:color w:val="000000"/>
          <w:sz w:val="24"/>
          <w:szCs w:val="24"/>
        </w:rPr>
        <w:t xml:space="preserve">łączne </w:t>
      </w:r>
      <w:r w:rsidRPr="00447BB3">
        <w:rPr>
          <w:rFonts w:ascii="Cambria" w:hAnsi="Cambria" w:cs="Arial"/>
          <w:bCs/>
          <w:color w:val="000000"/>
          <w:sz w:val="24"/>
          <w:szCs w:val="24"/>
        </w:rPr>
        <w:t>wynagrodzenie dla wszystkich takich Wykonawców.</w:t>
      </w:r>
    </w:p>
    <w:p w14:paraId="749CD479" w14:textId="77777777" w:rsidR="005C6618" w:rsidRPr="00447BB3" w:rsidRDefault="005C6618" w:rsidP="006274A5">
      <w:pPr>
        <w:autoSpaceDE w:val="0"/>
        <w:autoSpaceDN w:val="0"/>
        <w:adjustRightInd w:val="0"/>
        <w:spacing w:after="0" w:line="288" w:lineRule="auto"/>
        <w:jc w:val="both"/>
        <w:rPr>
          <w:rFonts w:ascii="Cambria" w:hAnsi="Cambria" w:cs="Arial"/>
          <w:color w:val="000000"/>
          <w:sz w:val="24"/>
          <w:szCs w:val="24"/>
        </w:rPr>
      </w:pPr>
    </w:p>
    <w:p w14:paraId="0E13C92D" w14:textId="095159C8" w:rsidR="00533B04" w:rsidRPr="00447BB3" w:rsidRDefault="00EE268E" w:rsidP="006274A5">
      <w:p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color w:val="000000"/>
          <w:sz w:val="24"/>
          <w:szCs w:val="24"/>
        </w:rPr>
        <w:t xml:space="preserve">Zamawiający wymaga podania w ofercie zarówno łącznej ceny brutto za wykonanie całego przedmiotu zamówienia jak i jednostkowej ceny brutto za 1 </w:t>
      </w:r>
      <w:r w:rsidR="00B21837" w:rsidRPr="00447BB3">
        <w:rPr>
          <w:rFonts w:ascii="Cambria" w:hAnsi="Cambria" w:cs="Arial"/>
          <w:color w:val="000000"/>
          <w:sz w:val="24"/>
          <w:szCs w:val="24"/>
        </w:rPr>
        <w:t xml:space="preserve">godzinę </w:t>
      </w:r>
      <w:r w:rsidR="008E4579" w:rsidRPr="00447BB3">
        <w:rPr>
          <w:rFonts w:ascii="Cambria" w:hAnsi="Cambria" w:cs="Arial"/>
          <w:color w:val="000000"/>
          <w:sz w:val="24"/>
          <w:szCs w:val="24"/>
        </w:rPr>
        <w:t>zegarową usług</w:t>
      </w:r>
      <w:r w:rsidRPr="00447BB3">
        <w:rPr>
          <w:rFonts w:ascii="Cambria" w:hAnsi="Cambria" w:cs="Arial"/>
          <w:color w:val="000000"/>
          <w:sz w:val="24"/>
          <w:szCs w:val="24"/>
        </w:rPr>
        <w:t xml:space="preserve">. Jednostkowe ceny brutto za 1 godzinę </w:t>
      </w:r>
      <w:r w:rsidR="008E4579" w:rsidRPr="00447BB3">
        <w:rPr>
          <w:rFonts w:ascii="Cambria" w:hAnsi="Cambria" w:cs="Arial"/>
          <w:color w:val="000000"/>
          <w:sz w:val="24"/>
          <w:szCs w:val="24"/>
        </w:rPr>
        <w:t>zegarową usług</w:t>
      </w:r>
      <w:r w:rsidRPr="00447BB3">
        <w:rPr>
          <w:rFonts w:ascii="Cambria" w:hAnsi="Cambria" w:cs="Arial"/>
          <w:color w:val="000000"/>
          <w:sz w:val="24"/>
          <w:szCs w:val="24"/>
        </w:rPr>
        <w:t xml:space="preserve"> </w:t>
      </w:r>
      <w:r w:rsidR="006A47F9" w:rsidRPr="00447BB3">
        <w:rPr>
          <w:rFonts w:ascii="Cambria" w:hAnsi="Cambria" w:cs="Arial"/>
          <w:color w:val="000000"/>
          <w:sz w:val="24"/>
          <w:szCs w:val="24"/>
        </w:rPr>
        <w:t>podawane są</w:t>
      </w:r>
      <w:r w:rsidR="008B5CF0" w:rsidRPr="00447BB3">
        <w:rPr>
          <w:rFonts w:ascii="Cambria" w:hAnsi="Cambria" w:cs="Arial"/>
          <w:color w:val="000000"/>
          <w:sz w:val="24"/>
          <w:szCs w:val="24"/>
        </w:rPr>
        <w:t xml:space="preserve"> na wypadek zmniejszenia wartości zamówienia lub udzielania zamówień uzupełniających.</w:t>
      </w:r>
    </w:p>
    <w:p w14:paraId="35957D13" w14:textId="77777777" w:rsidR="001761A8" w:rsidRPr="00447BB3" w:rsidRDefault="001761A8" w:rsidP="006274A5">
      <w:pPr>
        <w:autoSpaceDE w:val="0"/>
        <w:autoSpaceDN w:val="0"/>
        <w:adjustRightInd w:val="0"/>
        <w:spacing w:after="0" w:line="288" w:lineRule="auto"/>
        <w:jc w:val="both"/>
        <w:rPr>
          <w:rFonts w:ascii="Cambria" w:hAnsi="Cambria" w:cs="Arial"/>
          <w:color w:val="000000"/>
          <w:sz w:val="24"/>
          <w:szCs w:val="24"/>
        </w:rPr>
      </w:pPr>
    </w:p>
    <w:p w14:paraId="0ED27EB7" w14:textId="41738E82" w:rsidR="009E76CD" w:rsidRPr="00447BB3" w:rsidRDefault="009E76CD" w:rsidP="006274A5">
      <w:pPr>
        <w:autoSpaceDE w:val="0"/>
        <w:autoSpaceDN w:val="0"/>
        <w:adjustRightInd w:val="0"/>
        <w:spacing w:after="0" w:line="288" w:lineRule="auto"/>
        <w:jc w:val="both"/>
        <w:rPr>
          <w:rFonts w:ascii="Cambria" w:hAnsi="Cambria" w:cs="Arial"/>
          <w:color w:val="000000"/>
          <w:sz w:val="24"/>
          <w:szCs w:val="24"/>
        </w:rPr>
      </w:pPr>
      <w:r w:rsidRPr="00447BB3">
        <w:rPr>
          <w:rFonts w:ascii="Cambria" w:hAnsi="Cambria" w:cs="Arial"/>
          <w:color w:val="000000"/>
          <w:sz w:val="24"/>
          <w:szCs w:val="24"/>
        </w:rPr>
        <w:t xml:space="preserve">Punkty przyznawane w ramach niniejszego kryterium będą liczone według następującego wzoru: </w:t>
      </w:r>
      <w:r w:rsidRPr="00447BB3">
        <w:rPr>
          <w:rFonts w:ascii="Cambria" w:hAnsi="Cambria"/>
          <w:sz w:val="24"/>
          <w:szCs w:val="24"/>
        </w:rPr>
        <w:t>(łączna wartość najniższej oferty brutto</w:t>
      </w:r>
      <w:r w:rsidR="007626FD" w:rsidRPr="00447BB3">
        <w:rPr>
          <w:rFonts w:ascii="Cambria" w:hAnsi="Cambria"/>
          <w:sz w:val="24"/>
          <w:szCs w:val="24"/>
        </w:rPr>
        <w:t xml:space="preserve"> spośród wszystkich ważnych i nieodrzuconych ofert</w:t>
      </w:r>
      <w:r w:rsidRPr="00447BB3">
        <w:rPr>
          <w:rFonts w:ascii="Cambria" w:hAnsi="Cambria"/>
          <w:sz w:val="24"/>
          <w:szCs w:val="24"/>
        </w:rPr>
        <w:t xml:space="preserve">/łączna wartość oferty ocenianej brutto) x 100 pkt x </w:t>
      </w:r>
      <w:r w:rsidR="005100E0">
        <w:rPr>
          <w:rFonts w:ascii="Cambria" w:hAnsi="Cambria" w:cs="Arial"/>
          <w:color w:val="000000"/>
          <w:sz w:val="24"/>
          <w:szCs w:val="24"/>
        </w:rPr>
        <w:t>55</w:t>
      </w:r>
      <w:r w:rsidR="00D01296" w:rsidRPr="00447BB3">
        <w:rPr>
          <w:rFonts w:ascii="Cambria" w:hAnsi="Cambria"/>
          <w:sz w:val="24"/>
          <w:szCs w:val="24"/>
        </w:rPr>
        <w:t>%.</w:t>
      </w:r>
    </w:p>
    <w:p w14:paraId="3C53E67B" w14:textId="77777777" w:rsidR="009E76CD" w:rsidRPr="00447BB3" w:rsidRDefault="009E76CD" w:rsidP="006274A5">
      <w:pPr>
        <w:autoSpaceDE w:val="0"/>
        <w:autoSpaceDN w:val="0"/>
        <w:adjustRightInd w:val="0"/>
        <w:spacing w:after="0" w:line="288" w:lineRule="auto"/>
        <w:jc w:val="both"/>
        <w:rPr>
          <w:rFonts w:ascii="Cambria" w:hAnsi="Cambria" w:cs="Arial"/>
          <w:color w:val="000000"/>
          <w:sz w:val="24"/>
          <w:szCs w:val="24"/>
        </w:rPr>
      </w:pPr>
    </w:p>
    <w:p w14:paraId="7304A6AD" w14:textId="466DC6E6" w:rsidR="009E76CD" w:rsidRPr="00447BB3" w:rsidRDefault="009E76CD" w:rsidP="006274A5">
      <w:pPr>
        <w:tabs>
          <w:tab w:val="left" w:pos="440"/>
        </w:tabs>
        <w:spacing w:after="0" w:line="288" w:lineRule="auto"/>
        <w:jc w:val="both"/>
        <w:rPr>
          <w:rFonts w:ascii="Cambria" w:hAnsi="Cambria" w:cs="Arial"/>
          <w:color w:val="000000"/>
          <w:sz w:val="24"/>
          <w:szCs w:val="24"/>
        </w:rPr>
      </w:pPr>
      <w:r w:rsidRPr="00447BB3">
        <w:rPr>
          <w:rFonts w:ascii="Cambria" w:hAnsi="Cambria" w:cs="Arial"/>
          <w:color w:val="000000"/>
          <w:sz w:val="24"/>
          <w:szCs w:val="24"/>
        </w:rPr>
        <w:t>Wszystkie obliczenia będą dokonywane z dokładnością do dwóch miejsc po przecinku.</w:t>
      </w:r>
    </w:p>
    <w:p w14:paraId="147B29AB" w14:textId="203F5EAB" w:rsidR="009E76CD" w:rsidRPr="00447BB3" w:rsidRDefault="009E76CD" w:rsidP="006274A5">
      <w:pPr>
        <w:tabs>
          <w:tab w:val="left" w:pos="1134"/>
        </w:tabs>
        <w:spacing w:after="0" w:line="288" w:lineRule="auto"/>
        <w:jc w:val="both"/>
        <w:rPr>
          <w:rFonts w:ascii="Cambria" w:hAnsi="Cambria" w:cs="Calibri"/>
          <w:iCs/>
          <w:sz w:val="24"/>
          <w:szCs w:val="24"/>
        </w:rPr>
      </w:pPr>
    </w:p>
    <w:p w14:paraId="6A7DC001" w14:textId="0683D55B" w:rsidR="005100E0" w:rsidRPr="005100E0" w:rsidRDefault="005100E0" w:rsidP="006274A5">
      <w:pPr>
        <w:pStyle w:val="Akapitzlist"/>
        <w:numPr>
          <w:ilvl w:val="0"/>
          <w:numId w:val="11"/>
        </w:numPr>
        <w:spacing w:after="0" w:line="288" w:lineRule="auto"/>
        <w:ind w:left="426" w:hanging="426"/>
        <w:jc w:val="both"/>
        <w:rPr>
          <w:rFonts w:ascii="Cambria" w:hAnsi="Cambria" w:cs="Calibri"/>
          <w:b/>
          <w:bCs/>
          <w:iCs/>
          <w:sz w:val="24"/>
          <w:szCs w:val="24"/>
        </w:rPr>
      </w:pPr>
      <w:r w:rsidRPr="007F696E">
        <w:rPr>
          <w:rFonts w:ascii="Cambria" w:eastAsia="Arial" w:hAnsi="Cambria"/>
          <w:b/>
          <w:sz w:val="24"/>
          <w:szCs w:val="24"/>
        </w:rPr>
        <w:t>Gotowość do realizacji zamówienia – max 20 pkt – waga 20 %</w:t>
      </w:r>
    </w:p>
    <w:p w14:paraId="5E45D0C0" w14:textId="77777777" w:rsidR="005100E0" w:rsidRDefault="005100E0" w:rsidP="005100E0">
      <w:pPr>
        <w:spacing w:after="0" w:line="288" w:lineRule="auto"/>
        <w:jc w:val="both"/>
        <w:rPr>
          <w:rFonts w:ascii="Cambria" w:hAnsi="Cambria" w:cs="Calibri"/>
          <w:b/>
          <w:bCs/>
          <w:iCs/>
          <w:sz w:val="24"/>
          <w:szCs w:val="24"/>
        </w:rPr>
      </w:pPr>
    </w:p>
    <w:p w14:paraId="4E77525D" w14:textId="2A90E0BB"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 xml:space="preserve">Kryterium „Gotowość do realizacji zamówienia” – oznacza, okres liczony w dniach pomiędzy dniem przekazania przez Zamawiającego Wykonawcy każdorazowo wezwania </w:t>
      </w:r>
      <w:r w:rsidRPr="005100E0">
        <w:rPr>
          <w:rFonts w:ascii="Cambria" w:hAnsi="Cambria"/>
          <w:sz w:val="24"/>
          <w:szCs w:val="24"/>
          <w:lang w:bidi="pl-PL"/>
        </w:rPr>
        <w:lastRenderedPageBreak/>
        <w:t>do realizacji przedmiotu zamówienia (tj. do realizacji zajęć dla danej osoby), a dniem rozpoczęcia jego realizacji (dniem przeprowadzenia pierwszych zajęć dla danej osoby) przy czym okres ten nie może być dłuższy niż 10 dni.</w:t>
      </w:r>
    </w:p>
    <w:p w14:paraId="529F8AEF" w14:textId="77777777" w:rsidR="005100E0" w:rsidRPr="005100E0" w:rsidRDefault="005100E0" w:rsidP="005100E0">
      <w:pPr>
        <w:spacing w:after="0" w:line="288" w:lineRule="auto"/>
        <w:jc w:val="both"/>
        <w:rPr>
          <w:rFonts w:ascii="Cambria" w:hAnsi="Cambria"/>
          <w:sz w:val="24"/>
          <w:szCs w:val="24"/>
          <w:lang w:bidi="pl-PL"/>
        </w:rPr>
      </w:pPr>
    </w:p>
    <w:p w14:paraId="4DA1C1CC" w14:textId="09887443"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Ofertą najkorzystniejszą będzie oferta  zawierająca najkrótszy okres (liczony w dniach kalendarzowych) pomiędzy dniem przekazania przez Zamawiającego Wykonawcy każdorazowo wezwania do realizacji przedmiotu zamówienia, a dniem rozpoczęcia jego realizacji (przykładowo, jeżeli Wykonawca wskaże w ofercie okres 10 dni, to Zamawiający będzie uprawniony dla każdej osoby wskazać Wykonawcy dzień pierwszych zajęć dla danej osoby najpóźniej na 10 dni przed tym dniem). Zamawiający informuje, że najdłuższy dopuszczalny okres gotowości to 10 dni. W sytuacji, gdy Wykonawca nie poda w ofercie terminu, przyjmuje się, że oferuje wykonanie zamówienia w najdłuższym dopuszczalnym terminie – 10 dni. Uwaga: ocenie będzie podlegać oferta, w której czas gotowości do realizacji nie będzie dłuższy niż 10 dni. Oferty zawierające czas gotowości do realizacji dłuższy niż 10 dni podlegać będą odrzuceniu jako niezgodne z treścią zapytania ofertowego.</w:t>
      </w:r>
    </w:p>
    <w:p w14:paraId="51949A2E" w14:textId="77777777" w:rsidR="005100E0" w:rsidRPr="005100E0" w:rsidRDefault="005100E0" w:rsidP="005100E0">
      <w:pPr>
        <w:spacing w:after="0" w:line="288" w:lineRule="auto"/>
        <w:jc w:val="both"/>
        <w:rPr>
          <w:rFonts w:ascii="Cambria" w:hAnsi="Cambria"/>
          <w:sz w:val="24"/>
          <w:szCs w:val="24"/>
          <w:lang w:bidi="pl-PL"/>
        </w:rPr>
      </w:pPr>
    </w:p>
    <w:p w14:paraId="4CEBC634"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Przyznając punkty kolejnym ofertom Zamawiający będzie posługiwał się następującą tabelą:</w:t>
      </w:r>
    </w:p>
    <w:p w14:paraId="0C1F9D86" w14:textId="77777777" w:rsidR="005100E0" w:rsidRPr="005100E0" w:rsidRDefault="005100E0" w:rsidP="005100E0">
      <w:pPr>
        <w:spacing w:after="0" w:line="288" w:lineRule="auto"/>
        <w:jc w:val="both"/>
        <w:rPr>
          <w:rFonts w:ascii="Cambria" w:hAnsi="Cambria"/>
          <w:sz w:val="24"/>
          <w:szCs w:val="24"/>
          <w:lang w:bidi="pl-PL"/>
        </w:rPr>
      </w:pPr>
    </w:p>
    <w:tbl>
      <w:tblPr>
        <w:tblpPr w:leftFromText="141" w:rightFromText="141" w:vertAnchor="text" w:horzAnchor="margin" w:tblpXSpec="center" w:tblpY="-27"/>
        <w:tblW w:w="4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651"/>
        <w:gridCol w:w="651"/>
        <w:gridCol w:w="650"/>
        <w:gridCol w:w="650"/>
        <w:gridCol w:w="650"/>
        <w:gridCol w:w="650"/>
        <w:gridCol w:w="645"/>
        <w:gridCol w:w="645"/>
        <w:gridCol w:w="645"/>
        <w:gridCol w:w="645"/>
      </w:tblGrid>
      <w:tr w:rsidR="005100E0" w:rsidRPr="005100E0" w14:paraId="19951B6F" w14:textId="77777777" w:rsidTr="005100E0">
        <w:trPr>
          <w:trHeight w:val="794"/>
        </w:trPr>
        <w:tc>
          <w:tcPr>
            <w:tcW w:w="832" w:type="pct"/>
            <w:tcBorders>
              <w:top w:val="single" w:sz="4" w:space="0" w:color="auto"/>
              <w:left w:val="single" w:sz="4" w:space="0" w:color="auto"/>
              <w:bottom w:val="single" w:sz="4" w:space="0" w:color="auto"/>
              <w:right w:val="single" w:sz="4" w:space="0" w:color="auto"/>
            </w:tcBorders>
            <w:vAlign w:val="center"/>
            <w:hideMark/>
          </w:tcPr>
          <w:p w14:paraId="33EACEFC"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Liczba dni wskazana w ofercie</w:t>
            </w:r>
          </w:p>
        </w:tc>
        <w:tc>
          <w:tcPr>
            <w:tcW w:w="418" w:type="pct"/>
            <w:tcBorders>
              <w:top w:val="single" w:sz="4" w:space="0" w:color="auto"/>
              <w:left w:val="single" w:sz="4" w:space="0" w:color="auto"/>
              <w:bottom w:val="single" w:sz="4" w:space="0" w:color="auto"/>
              <w:right w:val="single" w:sz="4" w:space="0" w:color="auto"/>
            </w:tcBorders>
            <w:vAlign w:val="center"/>
            <w:hideMark/>
          </w:tcPr>
          <w:p w14:paraId="521360F4"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1</w:t>
            </w:r>
          </w:p>
        </w:tc>
        <w:tc>
          <w:tcPr>
            <w:tcW w:w="418" w:type="pct"/>
            <w:tcBorders>
              <w:top w:val="single" w:sz="4" w:space="0" w:color="auto"/>
              <w:left w:val="single" w:sz="4" w:space="0" w:color="auto"/>
              <w:bottom w:val="single" w:sz="4" w:space="0" w:color="auto"/>
              <w:right w:val="single" w:sz="4" w:space="0" w:color="auto"/>
            </w:tcBorders>
            <w:vAlign w:val="center"/>
            <w:hideMark/>
          </w:tcPr>
          <w:p w14:paraId="4C7B4E73"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2</w:t>
            </w:r>
          </w:p>
        </w:tc>
        <w:tc>
          <w:tcPr>
            <w:tcW w:w="418" w:type="pct"/>
            <w:tcBorders>
              <w:top w:val="single" w:sz="4" w:space="0" w:color="auto"/>
              <w:left w:val="single" w:sz="4" w:space="0" w:color="auto"/>
              <w:bottom w:val="single" w:sz="4" w:space="0" w:color="auto"/>
              <w:right w:val="single" w:sz="4" w:space="0" w:color="auto"/>
            </w:tcBorders>
            <w:vAlign w:val="center"/>
            <w:hideMark/>
          </w:tcPr>
          <w:p w14:paraId="317D7B81"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3</w:t>
            </w:r>
          </w:p>
        </w:tc>
        <w:tc>
          <w:tcPr>
            <w:tcW w:w="418" w:type="pct"/>
            <w:tcBorders>
              <w:top w:val="single" w:sz="4" w:space="0" w:color="auto"/>
              <w:left w:val="single" w:sz="4" w:space="0" w:color="auto"/>
              <w:bottom w:val="single" w:sz="4" w:space="0" w:color="auto"/>
              <w:right w:val="single" w:sz="4" w:space="0" w:color="auto"/>
            </w:tcBorders>
            <w:vAlign w:val="center"/>
            <w:hideMark/>
          </w:tcPr>
          <w:p w14:paraId="35F7C2A7"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4</w:t>
            </w:r>
          </w:p>
        </w:tc>
        <w:tc>
          <w:tcPr>
            <w:tcW w:w="418" w:type="pct"/>
            <w:tcBorders>
              <w:top w:val="single" w:sz="4" w:space="0" w:color="auto"/>
              <w:left w:val="single" w:sz="4" w:space="0" w:color="auto"/>
              <w:bottom w:val="single" w:sz="4" w:space="0" w:color="auto"/>
              <w:right w:val="single" w:sz="4" w:space="0" w:color="auto"/>
            </w:tcBorders>
            <w:vAlign w:val="center"/>
            <w:hideMark/>
          </w:tcPr>
          <w:p w14:paraId="7CF362BF"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5</w:t>
            </w:r>
          </w:p>
        </w:tc>
        <w:tc>
          <w:tcPr>
            <w:tcW w:w="418" w:type="pct"/>
            <w:tcBorders>
              <w:top w:val="single" w:sz="4" w:space="0" w:color="auto"/>
              <w:left w:val="single" w:sz="4" w:space="0" w:color="auto"/>
              <w:bottom w:val="single" w:sz="4" w:space="0" w:color="auto"/>
              <w:right w:val="single" w:sz="4" w:space="0" w:color="auto"/>
            </w:tcBorders>
            <w:vAlign w:val="center"/>
            <w:hideMark/>
          </w:tcPr>
          <w:p w14:paraId="202030AD"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hideMark/>
          </w:tcPr>
          <w:p w14:paraId="0DF816EC"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7</w:t>
            </w:r>
          </w:p>
        </w:tc>
        <w:tc>
          <w:tcPr>
            <w:tcW w:w="415" w:type="pct"/>
            <w:tcBorders>
              <w:top w:val="single" w:sz="4" w:space="0" w:color="auto"/>
              <w:left w:val="single" w:sz="4" w:space="0" w:color="auto"/>
              <w:bottom w:val="single" w:sz="4" w:space="0" w:color="auto"/>
              <w:right w:val="single" w:sz="4" w:space="0" w:color="auto"/>
            </w:tcBorders>
            <w:vAlign w:val="center"/>
            <w:hideMark/>
          </w:tcPr>
          <w:p w14:paraId="01940673"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hideMark/>
          </w:tcPr>
          <w:p w14:paraId="26C80B6C"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9</w:t>
            </w:r>
          </w:p>
        </w:tc>
        <w:tc>
          <w:tcPr>
            <w:tcW w:w="415" w:type="pct"/>
            <w:tcBorders>
              <w:top w:val="single" w:sz="4" w:space="0" w:color="auto"/>
              <w:left w:val="single" w:sz="4" w:space="0" w:color="auto"/>
              <w:bottom w:val="single" w:sz="4" w:space="0" w:color="auto"/>
              <w:right w:val="single" w:sz="4" w:space="0" w:color="auto"/>
            </w:tcBorders>
            <w:vAlign w:val="center"/>
            <w:hideMark/>
          </w:tcPr>
          <w:p w14:paraId="636AF710"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10</w:t>
            </w:r>
          </w:p>
        </w:tc>
      </w:tr>
      <w:tr w:rsidR="005100E0" w:rsidRPr="005100E0" w14:paraId="0724540B" w14:textId="77777777" w:rsidTr="005100E0">
        <w:tc>
          <w:tcPr>
            <w:tcW w:w="832" w:type="pct"/>
            <w:tcBorders>
              <w:top w:val="single" w:sz="4" w:space="0" w:color="auto"/>
              <w:left w:val="single" w:sz="4" w:space="0" w:color="auto"/>
              <w:bottom w:val="single" w:sz="4" w:space="0" w:color="auto"/>
              <w:right w:val="single" w:sz="4" w:space="0" w:color="auto"/>
            </w:tcBorders>
            <w:vAlign w:val="center"/>
            <w:hideMark/>
          </w:tcPr>
          <w:p w14:paraId="084A41CD"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Przyznane punkty</w:t>
            </w:r>
          </w:p>
        </w:tc>
        <w:tc>
          <w:tcPr>
            <w:tcW w:w="418" w:type="pct"/>
            <w:tcBorders>
              <w:top w:val="single" w:sz="4" w:space="0" w:color="auto"/>
              <w:left w:val="single" w:sz="4" w:space="0" w:color="auto"/>
              <w:bottom w:val="single" w:sz="4" w:space="0" w:color="auto"/>
              <w:right w:val="single" w:sz="4" w:space="0" w:color="auto"/>
            </w:tcBorders>
            <w:vAlign w:val="center"/>
            <w:hideMark/>
          </w:tcPr>
          <w:p w14:paraId="23CB0C19"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20</w:t>
            </w:r>
          </w:p>
        </w:tc>
        <w:tc>
          <w:tcPr>
            <w:tcW w:w="418" w:type="pct"/>
            <w:tcBorders>
              <w:top w:val="single" w:sz="4" w:space="0" w:color="auto"/>
              <w:left w:val="single" w:sz="4" w:space="0" w:color="auto"/>
              <w:bottom w:val="single" w:sz="4" w:space="0" w:color="auto"/>
              <w:right w:val="single" w:sz="4" w:space="0" w:color="auto"/>
            </w:tcBorders>
            <w:vAlign w:val="center"/>
            <w:hideMark/>
          </w:tcPr>
          <w:p w14:paraId="3F9BDE85"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18</w:t>
            </w:r>
          </w:p>
        </w:tc>
        <w:tc>
          <w:tcPr>
            <w:tcW w:w="418" w:type="pct"/>
            <w:tcBorders>
              <w:top w:val="single" w:sz="4" w:space="0" w:color="auto"/>
              <w:left w:val="single" w:sz="4" w:space="0" w:color="auto"/>
              <w:bottom w:val="single" w:sz="4" w:space="0" w:color="auto"/>
              <w:right w:val="single" w:sz="4" w:space="0" w:color="auto"/>
            </w:tcBorders>
            <w:vAlign w:val="center"/>
            <w:hideMark/>
          </w:tcPr>
          <w:p w14:paraId="59B45A13"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16</w:t>
            </w:r>
          </w:p>
        </w:tc>
        <w:tc>
          <w:tcPr>
            <w:tcW w:w="418" w:type="pct"/>
            <w:tcBorders>
              <w:top w:val="single" w:sz="4" w:space="0" w:color="auto"/>
              <w:left w:val="single" w:sz="4" w:space="0" w:color="auto"/>
              <w:bottom w:val="single" w:sz="4" w:space="0" w:color="auto"/>
              <w:right w:val="single" w:sz="4" w:space="0" w:color="auto"/>
            </w:tcBorders>
            <w:vAlign w:val="center"/>
            <w:hideMark/>
          </w:tcPr>
          <w:p w14:paraId="76F068DC"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14</w:t>
            </w:r>
          </w:p>
        </w:tc>
        <w:tc>
          <w:tcPr>
            <w:tcW w:w="418" w:type="pct"/>
            <w:tcBorders>
              <w:top w:val="single" w:sz="4" w:space="0" w:color="auto"/>
              <w:left w:val="single" w:sz="4" w:space="0" w:color="auto"/>
              <w:bottom w:val="single" w:sz="4" w:space="0" w:color="auto"/>
              <w:right w:val="single" w:sz="4" w:space="0" w:color="auto"/>
            </w:tcBorders>
            <w:vAlign w:val="center"/>
            <w:hideMark/>
          </w:tcPr>
          <w:p w14:paraId="7FF3B794"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12</w:t>
            </w:r>
          </w:p>
        </w:tc>
        <w:tc>
          <w:tcPr>
            <w:tcW w:w="418" w:type="pct"/>
            <w:tcBorders>
              <w:top w:val="single" w:sz="4" w:space="0" w:color="auto"/>
              <w:left w:val="single" w:sz="4" w:space="0" w:color="auto"/>
              <w:bottom w:val="single" w:sz="4" w:space="0" w:color="auto"/>
              <w:right w:val="single" w:sz="4" w:space="0" w:color="auto"/>
            </w:tcBorders>
            <w:vAlign w:val="center"/>
            <w:hideMark/>
          </w:tcPr>
          <w:p w14:paraId="43D6AC1D"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10</w:t>
            </w:r>
          </w:p>
        </w:tc>
        <w:tc>
          <w:tcPr>
            <w:tcW w:w="415" w:type="pct"/>
            <w:tcBorders>
              <w:top w:val="single" w:sz="4" w:space="0" w:color="auto"/>
              <w:left w:val="single" w:sz="4" w:space="0" w:color="auto"/>
              <w:bottom w:val="single" w:sz="4" w:space="0" w:color="auto"/>
              <w:right w:val="single" w:sz="4" w:space="0" w:color="auto"/>
            </w:tcBorders>
            <w:vAlign w:val="center"/>
            <w:hideMark/>
          </w:tcPr>
          <w:p w14:paraId="1D95BE69"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hideMark/>
          </w:tcPr>
          <w:p w14:paraId="14B68EE0"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hideMark/>
          </w:tcPr>
          <w:p w14:paraId="3A93DADA"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4</w:t>
            </w:r>
          </w:p>
        </w:tc>
        <w:tc>
          <w:tcPr>
            <w:tcW w:w="415" w:type="pct"/>
            <w:tcBorders>
              <w:top w:val="single" w:sz="4" w:space="0" w:color="auto"/>
              <w:left w:val="single" w:sz="4" w:space="0" w:color="auto"/>
              <w:bottom w:val="single" w:sz="4" w:space="0" w:color="auto"/>
              <w:right w:val="single" w:sz="4" w:space="0" w:color="auto"/>
            </w:tcBorders>
            <w:vAlign w:val="center"/>
            <w:hideMark/>
          </w:tcPr>
          <w:p w14:paraId="553FAEDE" w14:textId="77777777" w:rsidR="005100E0" w:rsidRPr="005100E0" w:rsidRDefault="005100E0" w:rsidP="005100E0">
            <w:pPr>
              <w:spacing w:after="0" w:line="288" w:lineRule="auto"/>
              <w:jc w:val="both"/>
              <w:rPr>
                <w:rFonts w:ascii="Cambria" w:hAnsi="Cambria"/>
                <w:sz w:val="24"/>
                <w:szCs w:val="24"/>
                <w:lang w:bidi="pl-PL"/>
              </w:rPr>
            </w:pPr>
            <w:r w:rsidRPr="005100E0">
              <w:rPr>
                <w:rFonts w:ascii="Cambria" w:hAnsi="Cambria"/>
                <w:sz w:val="24"/>
                <w:szCs w:val="24"/>
                <w:lang w:bidi="pl-PL"/>
              </w:rPr>
              <w:t>2</w:t>
            </w:r>
          </w:p>
        </w:tc>
      </w:tr>
    </w:tbl>
    <w:p w14:paraId="17B8D1DC" w14:textId="77777777" w:rsidR="005100E0" w:rsidRPr="005100E0" w:rsidRDefault="005100E0" w:rsidP="005100E0">
      <w:pPr>
        <w:spacing w:after="0" w:line="288" w:lineRule="auto"/>
        <w:jc w:val="both"/>
        <w:rPr>
          <w:rFonts w:ascii="Cambria" w:hAnsi="Cambria"/>
          <w:sz w:val="24"/>
          <w:szCs w:val="24"/>
          <w:lang w:bidi="pl-PL"/>
        </w:rPr>
      </w:pPr>
    </w:p>
    <w:p w14:paraId="2857B0AD" w14:textId="77777777" w:rsidR="005100E0" w:rsidRPr="005100E0" w:rsidRDefault="005100E0" w:rsidP="005100E0">
      <w:pPr>
        <w:spacing w:after="0" w:line="288" w:lineRule="auto"/>
        <w:jc w:val="both"/>
        <w:rPr>
          <w:rFonts w:ascii="Cambria" w:hAnsi="Cambria"/>
          <w:b/>
          <w:sz w:val="24"/>
          <w:szCs w:val="24"/>
          <w:lang w:bidi="pl-PL"/>
        </w:rPr>
      </w:pPr>
    </w:p>
    <w:p w14:paraId="25E26BE4" w14:textId="77777777" w:rsidR="005100E0" w:rsidRDefault="005100E0" w:rsidP="005100E0">
      <w:pPr>
        <w:spacing w:after="0" w:line="288" w:lineRule="auto"/>
        <w:jc w:val="both"/>
        <w:rPr>
          <w:rFonts w:ascii="Cambria" w:hAnsi="Cambria" w:cs="Calibri"/>
          <w:b/>
          <w:bCs/>
          <w:iCs/>
          <w:sz w:val="24"/>
          <w:szCs w:val="24"/>
        </w:rPr>
      </w:pPr>
    </w:p>
    <w:p w14:paraId="29CE9AB5" w14:textId="77777777" w:rsidR="005100E0" w:rsidRDefault="005100E0" w:rsidP="005100E0">
      <w:pPr>
        <w:spacing w:after="0" w:line="288" w:lineRule="auto"/>
        <w:jc w:val="both"/>
        <w:rPr>
          <w:rFonts w:ascii="Cambria" w:hAnsi="Cambria" w:cs="Calibri"/>
          <w:b/>
          <w:bCs/>
          <w:iCs/>
          <w:sz w:val="24"/>
          <w:szCs w:val="24"/>
        </w:rPr>
      </w:pPr>
    </w:p>
    <w:p w14:paraId="23B9AF3E" w14:textId="77777777" w:rsidR="005100E0" w:rsidRDefault="005100E0" w:rsidP="005100E0">
      <w:pPr>
        <w:spacing w:after="0" w:line="288" w:lineRule="auto"/>
        <w:jc w:val="both"/>
        <w:rPr>
          <w:rFonts w:ascii="Cambria" w:hAnsi="Cambria" w:cs="Calibri"/>
          <w:b/>
          <w:bCs/>
          <w:iCs/>
          <w:sz w:val="24"/>
          <w:szCs w:val="24"/>
        </w:rPr>
      </w:pPr>
    </w:p>
    <w:p w14:paraId="6F4D3E86" w14:textId="77777777" w:rsidR="005100E0" w:rsidRPr="005100E0" w:rsidRDefault="005100E0" w:rsidP="005100E0">
      <w:pPr>
        <w:spacing w:after="0" w:line="288" w:lineRule="auto"/>
        <w:jc w:val="both"/>
        <w:rPr>
          <w:rFonts w:ascii="Cambria" w:hAnsi="Cambria" w:cs="Calibri"/>
          <w:b/>
          <w:bCs/>
          <w:iCs/>
          <w:sz w:val="24"/>
          <w:szCs w:val="24"/>
        </w:rPr>
      </w:pPr>
    </w:p>
    <w:p w14:paraId="7A1137BF" w14:textId="52D3DA7E" w:rsidR="005100E0" w:rsidRDefault="005100E0" w:rsidP="006274A5">
      <w:pPr>
        <w:pStyle w:val="Akapitzlist"/>
        <w:numPr>
          <w:ilvl w:val="0"/>
          <w:numId w:val="11"/>
        </w:numPr>
        <w:spacing w:after="0" w:line="288" w:lineRule="auto"/>
        <w:ind w:left="426" w:hanging="426"/>
        <w:jc w:val="both"/>
        <w:rPr>
          <w:rFonts w:ascii="Cambria" w:hAnsi="Cambria" w:cs="Calibri"/>
          <w:b/>
          <w:bCs/>
          <w:iCs/>
          <w:sz w:val="24"/>
          <w:szCs w:val="24"/>
        </w:rPr>
      </w:pPr>
      <w:r w:rsidRPr="005100E0">
        <w:rPr>
          <w:rFonts w:ascii="Cambria" w:hAnsi="Cambria" w:cs="Calibri"/>
          <w:b/>
          <w:bCs/>
          <w:iCs/>
          <w:sz w:val="24"/>
          <w:szCs w:val="24"/>
          <w:lang w:bidi="pl-PL"/>
        </w:rPr>
        <w:t xml:space="preserve">Elastyczność do zmian </w:t>
      </w:r>
      <w:r w:rsidRPr="005100E0">
        <w:rPr>
          <w:rFonts w:ascii="Cambria" w:hAnsi="Cambria" w:cs="Calibri"/>
          <w:b/>
          <w:bCs/>
          <w:iCs/>
          <w:sz w:val="24"/>
          <w:szCs w:val="24"/>
        </w:rPr>
        <w:t>– max 20 pkt – waga 20 %</w:t>
      </w:r>
    </w:p>
    <w:p w14:paraId="3496A2A3" w14:textId="77777777" w:rsidR="005100E0" w:rsidRDefault="005100E0" w:rsidP="005100E0">
      <w:pPr>
        <w:spacing w:after="0" w:line="288" w:lineRule="auto"/>
        <w:jc w:val="both"/>
        <w:rPr>
          <w:rFonts w:ascii="Cambria" w:hAnsi="Cambria" w:cs="Calibri"/>
          <w:b/>
          <w:bCs/>
          <w:iCs/>
          <w:sz w:val="24"/>
          <w:szCs w:val="24"/>
        </w:rPr>
      </w:pPr>
    </w:p>
    <w:p w14:paraId="3B29DFC0" w14:textId="77777777" w:rsidR="005100E0" w:rsidRPr="005100E0" w:rsidRDefault="005100E0" w:rsidP="005100E0">
      <w:pPr>
        <w:spacing w:after="0" w:line="288" w:lineRule="auto"/>
        <w:jc w:val="both"/>
        <w:rPr>
          <w:rFonts w:ascii="Cambria" w:hAnsi="Cambria" w:cs="Calibri"/>
          <w:iCs/>
          <w:sz w:val="24"/>
          <w:szCs w:val="24"/>
          <w:lang w:bidi="pl-PL"/>
        </w:rPr>
      </w:pPr>
      <w:r w:rsidRPr="005100E0">
        <w:rPr>
          <w:rFonts w:ascii="Cambria" w:hAnsi="Cambria" w:cs="Calibri"/>
          <w:iCs/>
          <w:sz w:val="24"/>
          <w:szCs w:val="24"/>
          <w:lang w:bidi="pl-PL"/>
        </w:rPr>
        <w:t>Kryterium „Elastyczność do zmian” – oznacza możliwość bezkosztowego odwołania przez Zamawiającego zaplanowanych na dany termin zajęć, przy czym okres w którym Zamawiający może bezkosztowo zrezygnować z realizacji zajęć nie może być dłuższy niż 10 dni kalendarzowych.</w:t>
      </w:r>
    </w:p>
    <w:p w14:paraId="5079A297" w14:textId="77777777" w:rsidR="005100E0" w:rsidRPr="005100E0" w:rsidRDefault="005100E0" w:rsidP="005100E0">
      <w:pPr>
        <w:spacing w:after="0" w:line="288" w:lineRule="auto"/>
        <w:jc w:val="both"/>
        <w:rPr>
          <w:rFonts w:ascii="Cambria" w:hAnsi="Cambria" w:cs="Calibri"/>
          <w:iCs/>
          <w:sz w:val="24"/>
          <w:szCs w:val="24"/>
          <w:lang w:bidi="pl-PL"/>
        </w:rPr>
      </w:pPr>
    </w:p>
    <w:p w14:paraId="655F4C86" w14:textId="1A158BA6" w:rsidR="005100E0" w:rsidRPr="005100E0" w:rsidRDefault="005100E0" w:rsidP="005100E0">
      <w:pPr>
        <w:spacing w:after="0" w:line="288" w:lineRule="auto"/>
        <w:jc w:val="both"/>
        <w:rPr>
          <w:rFonts w:ascii="Cambria" w:hAnsi="Cambria" w:cs="Calibri"/>
          <w:iCs/>
          <w:sz w:val="24"/>
          <w:szCs w:val="24"/>
          <w:lang w:bidi="pl-PL"/>
        </w:rPr>
      </w:pPr>
      <w:r w:rsidRPr="005100E0">
        <w:rPr>
          <w:rFonts w:ascii="Cambria" w:hAnsi="Cambria" w:cs="Calibri"/>
          <w:iCs/>
          <w:sz w:val="24"/>
          <w:szCs w:val="24"/>
          <w:lang w:bidi="pl-PL"/>
        </w:rPr>
        <w:t xml:space="preserve">Ofertą najkorzystniejszą będzie oferta  zawierająca najkrótszy okres (liczony w dniach kalendarzowych), w którym Zamawiający może bezkosztowo odwołać zaplanowane zajęcia dla danej osoby (przykładowo, jeżeli Oferent wskaże w ofercie okres 10 dni, to Zamawiający będzie uprawniony każdorazowo najpóźniej na 10 dni przed rozpoczęciem terminu zajęć dla danej osoby zrezygnować bezkosztowo z usługi w danym dniu). Zamawiający informuje, że najdłuższy dopuszczalny okres elastyczności to 10 dni. W sytuacji, gdy Oferent nie poda w ofercie terminu, przyjmuje się, że oferuje elastyczność w najdłuższym dopuszczalnym terminie – 10 dni. Uwaga: ocenie będzie podlegać oferta, w </w:t>
      </w:r>
      <w:r w:rsidRPr="005100E0">
        <w:rPr>
          <w:rFonts w:ascii="Cambria" w:hAnsi="Cambria" w:cs="Calibri"/>
          <w:iCs/>
          <w:sz w:val="24"/>
          <w:szCs w:val="24"/>
          <w:lang w:bidi="pl-PL"/>
        </w:rPr>
        <w:lastRenderedPageBreak/>
        <w:t>której czas elastyczności do zmian nie będzie dłuższy niż 10 dni. Oferty zawierające czas elastyczności do zmian dłuższy niż 10 dni podlegać będą odrzuceniu jako niezgodne z treścią zapytania ofertowego.</w:t>
      </w:r>
    </w:p>
    <w:p w14:paraId="1407B06F" w14:textId="77777777" w:rsidR="005100E0" w:rsidRPr="005100E0" w:rsidRDefault="005100E0" w:rsidP="005100E0">
      <w:pPr>
        <w:spacing w:after="0" w:line="288" w:lineRule="auto"/>
        <w:jc w:val="both"/>
        <w:rPr>
          <w:rFonts w:ascii="Cambria" w:hAnsi="Cambria" w:cs="Calibri"/>
          <w:b/>
          <w:bCs/>
          <w:iCs/>
          <w:sz w:val="24"/>
          <w:szCs w:val="24"/>
          <w:lang w:bidi="pl-PL"/>
        </w:rPr>
      </w:pPr>
    </w:p>
    <w:p w14:paraId="1E9D98A7" w14:textId="77777777" w:rsidR="005100E0" w:rsidRPr="005100E0" w:rsidRDefault="005100E0" w:rsidP="005100E0">
      <w:pPr>
        <w:spacing w:after="0" w:line="288" w:lineRule="auto"/>
        <w:jc w:val="both"/>
        <w:rPr>
          <w:rFonts w:ascii="Cambria" w:hAnsi="Cambria" w:cs="Calibri"/>
          <w:iCs/>
          <w:sz w:val="24"/>
          <w:szCs w:val="24"/>
          <w:lang w:bidi="pl-PL"/>
        </w:rPr>
      </w:pPr>
      <w:r w:rsidRPr="005100E0">
        <w:rPr>
          <w:rFonts w:ascii="Cambria" w:hAnsi="Cambria" w:cs="Calibri"/>
          <w:iCs/>
          <w:sz w:val="24"/>
          <w:szCs w:val="24"/>
          <w:lang w:bidi="pl-PL"/>
        </w:rPr>
        <w:t>Przyznając punkty kolejnym ofertom Zamawiający będzie posługiwał się następującą tabelą:</w:t>
      </w:r>
    </w:p>
    <w:tbl>
      <w:tblPr>
        <w:tblpPr w:leftFromText="141" w:rightFromText="141" w:vertAnchor="text" w:horzAnchor="margin" w:tblpXSpec="center" w:tblpY="245"/>
        <w:tblW w:w="4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643"/>
        <w:gridCol w:w="642"/>
        <w:gridCol w:w="642"/>
        <w:gridCol w:w="642"/>
        <w:gridCol w:w="642"/>
        <w:gridCol w:w="642"/>
        <w:gridCol w:w="638"/>
        <w:gridCol w:w="638"/>
        <w:gridCol w:w="638"/>
        <w:gridCol w:w="631"/>
      </w:tblGrid>
      <w:tr w:rsidR="005100E0" w:rsidRPr="005100E0" w14:paraId="2A1B59DD" w14:textId="77777777" w:rsidTr="005100E0">
        <w:trPr>
          <w:trHeight w:val="794"/>
        </w:trPr>
        <w:tc>
          <w:tcPr>
            <w:tcW w:w="886" w:type="pct"/>
            <w:tcBorders>
              <w:top w:val="single" w:sz="4" w:space="0" w:color="auto"/>
              <w:left w:val="single" w:sz="4" w:space="0" w:color="auto"/>
              <w:bottom w:val="single" w:sz="4" w:space="0" w:color="auto"/>
              <w:right w:val="single" w:sz="4" w:space="0" w:color="auto"/>
            </w:tcBorders>
            <w:vAlign w:val="center"/>
            <w:hideMark/>
          </w:tcPr>
          <w:p w14:paraId="08AE55AF"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Liczba dni wskazana w ofercie</w:t>
            </w:r>
          </w:p>
        </w:tc>
        <w:tc>
          <w:tcPr>
            <w:tcW w:w="413" w:type="pct"/>
            <w:tcBorders>
              <w:top w:val="single" w:sz="4" w:space="0" w:color="auto"/>
              <w:left w:val="single" w:sz="4" w:space="0" w:color="auto"/>
              <w:bottom w:val="single" w:sz="4" w:space="0" w:color="auto"/>
              <w:right w:val="single" w:sz="4" w:space="0" w:color="auto"/>
            </w:tcBorders>
            <w:vAlign w:val="center"/>
            <w:hideMark/>
          </w:tcPr>
          <w:p w14:paraId="2319C6EF"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1</w:t>
            </w:r>
          </w:p>
        </w:tc>
        <w:tc>
          <w:tcPr>
            <w:tcW w:w="413" w:type="pct"/>
            <w:tcBorders>
              <w:top w:val="single" w:sz="4" w:space="0" w:color="auto"/>
              <w:left w:val="single" w:sz="4" w:space="0" w:color="auto"/>
              <w:bottom w:val="single" w:sz="4" w:space="0" w:color="auto"/>
              <w:right w:val="single" w:sz="4" w:space="0" w:color="auto"/>
            </w:tcBorders>
            <w:vAlign w:val="center"/>
            <w:hideMark/>
          </w:tcPr>
          <w:p w14:paraId="2EF186AF"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2</w:t>
            </w:r>
          </w:p>
        </w:tc>
        <w:tc>
          <w:tcPr>
            <w:tcW w:w="413" w:type="pct"/>
            <w:tcBorders>
              <w:top w:val="single" w:sz="4" w:space="0" w:color="auto"/>
              <w:left w:val="single" w:sz="4" w:space="0" w:color="auto"/>
              <w:bottom w:val="single" w:sz="4" w:space="0" w:color="auto"/>
              <w:right w:val="single" w:sz="4" w:space="0" w:color="auto"/>
            </w:tcBorders>
            <w:vAlign w:val="center"/>
            <w:hideMark/>
          </w:tcPr>
          <w:p w14:paraId="02C8A279"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3</w:t>
            </w:r>
          </w:p>
        </w:tc>
        <w:tc>
          <w:tcPr>
            <w:tcW w:w="413" w:type="pct"/>
            <w:tcBorders>
              <w:top w:val="single" w:sz="4" w:space="0" w:color="auto"/>
              <w:left w:val="single" w:sz="4" w:space="0" w:color="auto"/>
              <w:bottom w:val="single" w:sz="4" w:space="0" w:color="auto"/>
              <w:right w:val="single" w:sz="4" w:space="0" w:color="auto"/>
            </w:tcBorders>
            <w:vAlign w:val="center"/>
            <w:hideMark/>
          </w:tcPr>
          <w:p w14:paraId="660DA697"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4</w:t>
            </w:r>
          </w:p>
        </w:tc>
        <w:tc>
          <w:tcPr>
            <w:tcW w:w="413" w:type="pct"/>
            <w:tcBorders>
              <w:top w:val="single" w:sz="4" w:space="0" w:color="auto"/>
              <w:left w:val="single" w:sz="4" w:space="0" w:color="auto"/>
              <w:bottom w:val="single" w:sz="4" w:space="0" w:color="auto"/>
              <w:right w:val="single" w:sz="4" w:space="0" w:color="auto"/>
            </w:tcBorders>
            <w:vAlign w:val="center"/>
            <w:hideMark/>
          </w:tcPr>
          <w:p w14:paraId="34BCD643"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5</w:t>
            </w:r>
          </w:p>
        </w:tc>
        <w:tc>
          <w:tcPr>
            <w:tcW w:w="413" w:type="pct"/>
            <w:tcBorders>
              <w:top w:val="single" w:sz="4" w:space="0" w:color="auto"/>
              <w:left w:val="single" w:sz="4" w:space="0" w:color="auto"/>
              <w:bottom w:val="single" w:sz="4" w:space="0" w:color="auto"/>
              <w:right w:val="single" w:sz="4" w:space="0" w:color="auto"/>
            </w:tcBorders>
            <w:vAlign w:val="center"/>
            <w:hideMark/>
          </w:tcPr>
          <w:p w14:paraId="4B7485EE"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6</w:t>
            </w:r>
          </w:p>
        </w:tc>
        <w:tc>
          <w:tcPr>
            <w:tcW w:w="410" w:type="pct"/>
            <w:tcBorders>
              <w:top w:val="single" w:sz="4" w:space="0" w:color="auto"/>
              <w:left w:val="single" w:sz="4" w:space="0" w:color="auto"/>
              <w:bottom w:val="single" w:sz="4" w:space="0" w:color="auto"/>
              <w:right w:val="single" w:sz="4" w:space="0" w:color="auto"/>
            </w:tcBorders>
            <w:vAlign w:val="center"/>
            <w:hideMark/>
          </w:tcPr>
          <w:p w14:paraId="5042E123"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7</w:t>
            </w:r>
          </w:p>
        </w:tc>
        <w:tc>
          <w:tcPr>
            <w:tcW w:w="410" w:type="pct"/>
            <w:tcBorders>
              <w:top w:val="single" w:sz="4" w:space="0" w:color="auto"/>
              <w:left w:val="single" w:sz="4" w:space="0" w:color="auto"/>
              <w:bottom w:val="single" w:sz="4" w:space="0" w:color="auto"/>
              <w:right w:val="single" w:sz="4" w:space="0" w:color="auto"/>
            </w:tcBorders>
            <w:vAlign w:val="center"/>
            <w:hideMark/>
          </w:tcPr>
          <w:p w14:paraId="30C3E836"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8</w:t>
            </w:r>
          </w:p>
        </w:tc>
        <w:tc>
          <w:tcPr>
            <w:tcW w:w="410" w:type="pct"/>
            <w:tcBorders>
              <w:top w:val="single" w:sz="4" w:space="0" w:color="auto"/>
              <w:left w:val="single" w:sz="4" w:space="0" w:color="auto"/>
              <w:bottom w:val="single" w:sz="4" w:space="0" w:color="auto"/>
              <w:right w:val="single" w:sz="4" w:space="0" w:color="auto"/>
            </w:tcBorders>
            <w:vAlign w:val="center"/>
            <w:hideMark/>
          </w:tcPr>
          <w:p w14:paraId="66B03A0E"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9</w:t>
            </w:r>
          </w:p>
        </w:tc>
        <w:tc>
          <w:tcPr>
            <w:tcW w:w="407" w:type="pct"/>
            <w:tcBorders>
              <w:top w:val="single" w:sz="4" w:space="0" w:color="auto"/>
              <w:left w:val="single" w:sz="4" w:space="0" w:color="auto"/>
              <w:bottom w:val="single" w:sz="4" w:space="0" w:color="auto"/>
              <w:right w:val="single" w:sz="4" w:space="0" w:color="auto"/>
            </w:tcBorders>
            <w:vAlign w:val="center"/>
            <w:hideMark/>
          </w:tcPr>
          <w:p w14:paraId="11B00E25"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10</w:t>
            </w:r>
          </w:p>
        </w:tc>
      </w:tr>
      <w:tr w:rsidR="005100E0" w:rsidRPr="005100E0" w14:paraId="785CC3C3" w14:textId="77777777" w:rsidTr="005100E0">
        <w:tc>
          <w:tcPr>
            <w:tcW w:w="886" w:type="pct"/>
            <w:tcBorders>
              <w:top w:val="single" w:sz="4" w:space="0" w:color="auto"/>
              <w:left w:val="single" w:sz="4" w:space="0" w:color="auto"/>
              <w:bottom w:val="single" w:sz="4" w:space="0" w:color="auto"/>
              <w:right w:val="single" w:sz="4" w:space="0" w:color="auto"/>
            </w:tcBorders>
            <w:vAlign w:val="center"/>
            <w:hideMark/>
          </w:tcPr>
          <w:p w14:paraId="76534481"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Przyznane punkty</w:t>
            </w:r>
          </w:p>
        </w:tc>
        <w:tc>
          <w:tcPr>
            <w:tcW w:w="413" w:type="pct"/>
            <w:tcBorders>
              <w:top w:val="single" w:sz="4" w:space="0" w:color="auto"/>
              <w:left w:val="single" w:sz="4" w:space="0" w:color="auto"/>
              <w:bottom w:val="single" w:sz="4" w:space="0" w:color="auto"/>
              <w:right w:val="single" w:sz="4" w:space="0" w:color="auto"/>
            </w:tcBorders>
            <w:vAlign w:val="center"/>
            <w:hideMark/>
          </w:tcPr>
          <w:p w14:paraId="7378052B"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20</w:t>
            </w:r>
          </w:p>
        </w:tc>
        <w:tc>
          <w:tcPr>
            <w:tcW w:w="413" w:type="pct"/>
            <w:tcBorders>
              <w:top w:val="single" w:sz="4" w:space="0" w:color="auto"/>
              <w:left w:val="single" w:sz="4" w:space="0" w:color="auto"/>
              <w:bottom w:val="single" w:sz="4" w:space="0" w:color="auto"/>
              <w:right w:val="single" w:sz="4" w:space="0" w:color="auto"/>
            </w:tcBorders>
            <w:vAlign w:val="center"/>
            <w:hideMark/>
          </w:tcPr>
          <w:p w14:paraId="5E6B29A5"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18</w:t>
            </w:r>
          </w:p>
        </w:tc>
        <w:tc>
          <w:tcPr>
            <w:tcW w:w="413" w:type="pct"/>
            <w:tcBorders>
              <w:top w:val="single" w:sz="4" w:space="0" w:color="auto"/>
              <w:left w:val="single" w:sz="4" w:space="0" w:color="auto"/>
              <w:bottom w:val="single" w:sz="4" w:space="0" w:color="auto"/>
              <w:right w:val="single" w:sz="4" w:space="0" w:color="auto"/>
            </w:tcBorders>
            <w:vAlign w:val="center"/>
            <w:hideMark/>
          </w:tcPr>
          <w:p w14:paraId="502995DA"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16</w:t>
            </w:r>
          </w:p>
        </w:tc>
        <w:tc>
          <w:tcPr>
            <w:tcW w:w="413" w:type="pct"/>
            <w:tcBorders>
              <w:top w:val="single" w:sz="4" w:space="0" w:color="auto"/>
              <w:left w:val="single" w:sz="4" w:space="0" w:color="auto"/>
              <w:bottom w:val="single" w:sz="4" w:space="0" w:color="auto"/>
              <w:right w:val="single" w:sz="4" w:space="0" w:color="auto"/>
            </w:tcBorders>
            <w:vAlign w:val="center"/>
            <w:hideMark/>
          </w:tcPr>
          <w:p w14:paraId="6666B026"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14</w:t>
            </w:r>
          </w:p>
        </w:tc>
        <w:tc>
          <w:tcPr>
            <w:tcW w:w="413" w:type="pct"/>
            <w:tcBorders>
              <w:top w:val="single" w:sz="4" w:space="0" w:color="auto"/>
              <w:left w:val="single" w:sz="4" w:space="0" w:color="auto"/>
              <w:bottom w:val="single" w:sz="4" w:space="0" w:color="auto"/>
              <w:right w:val="single" w:sz="4" w:space="0" w:color="auto"/>
            </w:tcBorders>
            <w:vAlign w:val="center"/>
            <w:hideMark/>
          </w:tcPr>
          <w:p w14:paraId="0C80877C"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12</w:t>
            </w:r>
          </w:p>
        </w:tc>
        <w:tc>
          <w:tcPr>
            <w:tcW w:w="413" w:type="pct"/>
            <w:tcBorders>
              <w:top w:val="single" w:sz="4" w:space="0" w:color="auto"/>
              <w:left w:val="single" w:sz="4" w:space="0" w:color="auto"/>
              <w:bottom w:val="single" w:sz="4" w:space="0" w:color="auto"/>
              <w:right w:val="single" w:sz="4" w:space="0" w:color="auto"/>
            </w:tcBorders>
            <w:vAlign w:val="center"/>
            <w:hideMark/>
          </w:tcPr>
          <w:p w14:paraId="39DA662E"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10</w:t>
            </w:r>
          </w:p>
        </w:tc>
        <w:tc>
          <w:tcPr>
            <w:tcW w:w="410" w:type="pct"/>
            <w:tcBorders>
              <w:top w:val="single" w:sz="4" w:space="0" w:color="auto"/>
              <w:left w:val="single" w:sz="4" w:space="0" w:color="auto"/>
              <w:bottom w:val="single" w:sz="4" w:space="0" w:color="auto"/>
              <w:right w:val="single" w:sz="4" w:space="0" w:color="auto"/>
            </w:tcBorders>
            <w:vAlign w:val="center"/>
            <w:hideMark/>
          </w:tcPr>
          <w:p w14:paraId="0A8ECD27"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8</w:t>
            </w:r>
          </w:p>
        </w:tc>
        <w:tc>
          <w:tcPr>
            <w:tcW w:w="410" w:type="pct"/>
            <w:tcBorders>
              <w:top w:val="single" w:sz="4" w:space="0" w:color="auto"/>
              <w:left w:val="single" w:sz="4" w:space="0" w:color="auto"/>
              <w:bottom w:val="single" w:sz="4" w:space="0" w:color="auto"/>
              <w:right w:val="single" w:sz="4" w:space="0" w:color="auto"/>
            </w:tcBorders>
            <w:vAlign w:val="center"/>
            <w:hideMark/>
          </w:tcPr>
          <w:p w14:paraId="23610DDD"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6</w:t>
            </w:r>
          </w:p>
        </w:tc>
        <w:tc>
          <w:tcPr>
            <w:tcW w:w="410" w:type="pct"/>
            <w:tcBorders>
              <w:top w:val="single" w:sz="4" w:space="0" w:color="auto"/>
              <w:left w:val="single" w:sz="4" w:space="0" w:color="auto"/>
              <w:bottom w:val="single" w:sz="4" w:space="0" w:color="auto"/>
              <w:right w:val="single" w:sz="4" w:space="0" w:color="auto"/>
            </w:tcBorders>
            <w:vAlign w:val="center"/>
            <w:hideMark/>
          </w:tcPr>
          <w:p w14:paraId="5D5D8FB4"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4</w:t>
            </w:r>
          </w:p>
        </w:tc>
        <w:tc>
          <w:tcPr>
            <w:tcW w:w="407" w:type="pct"/>
            <w:tcBorders>
              <w:top w:val="single" w:sz="4" w:space="0" w:color="auto"/>
              <w:left w:val="single" w:sz="4" w:space="0" w:color="auto"/>
              <w:bottom w:val="single" w:sz="4" w:space="0" w:color="auto"/>
              <w:right w:val="single" w:sz="4" w:space="0" w:color="auto"/>
            </w:tcBorders>
            <w:vAlign w:val="center"/>
            <w:hideMark/>
          </w:tcPr>
          <w:p w14:paraId="695EE3F9" w14:textId="77777777" w:rsidR="005100E0" w:rsidRPr="005100E0" w:rsidRDefault="005100E0" w:rsidP="005100E0">
            <w:pPr>
              <w:spacing w:after="0" w:line="288" w:lineRule="auto"/>
              <w:jc w:val="both"/>
              <w:rPr>
                <w:rFonts w:ascii="Cambria" w:hAnsi="Cambria" w:cs="Calibri"/>
                <w:b/>
                <w:bCs/>
                <w:iCs/>
                <w:sz w:val="24"/>
                <w:szCs w:val="24"/>
                <w:lang w:bidi="pl-PL"/>
              </w:rPr>
            </w:pPr>
            <w:r w:rsidRPr="005100E0">
              <w:rPr>
                <w:rFonts w:ascii="Cambria" w:hAnsi="Cambria" w:cs="Calibri"/>
                <w:b/>
                <w:bCs/>
                <w:iCs/>
                <w:sz w:val="24"/>
                <w:szCs w:val="24"/>
                <w:lang w:bidi="pl-PL"/>
              </w:rPr>
              <w:t>2</w:t>
            </w:r>
          </w:p>
        </w:tc>
      </w:tr>
    </w:tbl>
    <w:p w14:paraId="1EF60F25" w14:textId="77777777" w:rsidR="005100E0" w:rsidRPr="005100E0" w:rsidRDefault="005100E0" w:rsidP="005100E0">
      <w:pPr>
        <w:spacing w:after="0" w:line="288" w:lineRule="auto"/>
        <w:jc w:val="both"/>
        <w:rPr>
          <w:rFonts w:ascii="Cambria" w:hAnsi="Cambria" w:cs="Calibri"/>
          <w:b/>
          <w:bCs/>
          <w:iCs/>
          <w:sz w:val="24"/>
          <w:szCs w:val="24"/>
          <w:lang w:bidi="pl-PL"/>
        </w:rPr>
      </w:pPr>
    </w:p>
    <w:p w14:paraId="60AFB510" w14:textId="77777777" w:rsidR="005100E0" w:rsidRPr="005100E0" w:rsidRDefault="005100E0" w:rsidP="005100E0">
      <w:pPr>
        <w:spacing w:after="0" w:line="288" w:lineRule="auto"/>
        <w:jc w:val="both"/>
        <w:rPr>
          <w:rFonts w:ascii="Cambria" w:hAnsi="Cambria" w:cs="Calibri"/>
          <w:b/>
          <w:bCs/>
          <w:iCs/>
          <w:sz w:val="24"/>
          <w:szCs w:val="24"/>
          <w:lang w:bidi="pl-PL"/>
        </w:rPr>
      </w:pPr>
    </w:p>
    <w:p w14:paraId="4FC2109C" w14:textId="77777777" w:rsidR="005100E0" w:rsidRPr="005100E0" w:rsidRDefault="005100E0" w:rsidP="005100E0">
      <w:pPr>
        <w:spacing w:after="0" w:line="288" w:lineRule="auto"/>
        <w:jc w:val="both"/>
        <w:rPr>
          <w:rFonts w:ascii="Cambria" w:hAnsi="Cambria" w:cs="Calibri"/>
          <w:b/>
          <w:bCs/>
          <w:iCs/>
          <w:sz w:val="24"/>
          <w:szCs w:val="24"/>
          <w:lang w:bidi="pl-PL"/>
        </w:rPr>
      </w:pPr>
    </w:p>
    <w:p w14:paraId="63041CCB" w14:textId="77777777" w:rsidR="005100E0" w:rsidRPr="005100E0" w:rsidRDefault="005100E0" w:rsidP="005100E0">
      <w:pPr>
        <w:spacing w:after="0" w:line="288" w:lineRule="auto"/>
        <w:jc w:val="both"/>
        <w:rPr>
          <w:rFonts w:ascii="Cambria" w:hAnsi="Cambria" w:cs="Calibri"/>
          <w:b/>
          <w:bCs/>
          <w:iCs/>
          <w:sz w:val="24"/>
          <w:szCs w:val="24"/>
          <w:lang w:bidi="pl-PL"/>
        </w:rPr>
      </w:pPr>
    </w:p>
    <w:p w14:paraId="2FD175B5" w14:textId="77777777" w:rsidR="005100E0" w:rsidRPr="005100E0" w:rsidRDefault="005100E0" w:rsidP="005100E0">
      <w:pPr>
        <w:spacing w:after="0" w:line="288" w:lineRule="auto"/>
        <w:jc w:val="both"/>
        <w:rPr>
          <w:rFonts w:ascii="Cambria" w:hAnsi="Cambria" w:cs="Calibri"/>
          <w:b/>
          <w:bCs/>
          <w:iCs/>
          <w:sz w:val="24"/>
          <w:szCs w:val="24"/>
          <w:lang w:bidi="pl-PL"/>
        </w:rPr>
      </w:pPr>
    </w:p>
    <w:p w14:paraId="119D720E" w14:textId="77777777" w:rsidR="005100E0" w:rsidRPr="005100E0" w:rsidRDefault="005100E0" w:rsidP="005100E0">
      <w:pPr>
        <w:spacing w:after="0" w:line="288" w:lineRule="auto"/>
        <w:jc w:val="both"/>
        <w:rPr>
          <w:rFonts w:ascii="Cambria" w:hAnsi="Cambria" w:cs="Calibri"/>
          <w:b/>
          <w:bCs/>
          <w:iCs/>
          <w:sz w:val="24"/>
          <w:szCs w:val="24"/>
          <w:lang w:bidi="pl-PL"/>
        </w:rPr>
      </w:pPr>
    </w:p>
    <w:p w14:paraId="2BD23148" w14:textId="77777777" w:rsidR="005100E0" w:rsidRPr="005100E0" w:rsidRDefault="005100E0" w:rsidP="005100E0">
      <w:pPr>
        <w:spacing w:after="0" w:line="288" w:lineRule="auto"/>
        <w:jc w:val="both"/>
        <w:rPr>
          <w:rFonts w:ascii="Cambria" w:hAnsi="Cambria" w:cs="Calibri"/>
          <w:b/>
          <w:bCs/>
          <w:iCs/>
          <w:sz w:val="24"/>
          <w:szCs w:val="24"/>
        </w:rPr>
      </w:pPr>
    </w:p>
    <w:p w14:paraId="08E40500" w14:textId="01648FA6" w:rsidR="00D2729C" w:rsidRPr="00447BB3" w:rsidRDefault="00D2729C" w:rsidP="006274A5">
      <w:pPr>
        <w:pStyle w:val="Akapitzlist"/>
        <w:numPr>
          <w:ilvl w:val="0"/>
          <w:numId w:val="11"/>
        </w:numPr>
        <w:spacing w:after="0" w:line="288" w:lineRule="auto"/>
        <w:ind w:left="426" w:hanging="426"/>
        <w:jc w:val="both"/>
        <w:rPr>
          <w:rFonts w:ascii="Cambria" w:hAnsi="Cambria" w:cs="Calibri"/>
          <w:b/>
          <w:bCs/>
          <w:iCs/>
          <w:sz w:val="24"/>
          <w:szCs w:val="24"/>
        </w:rPr>
      </w:pPr>
      <w:r w:rsidRPr="00447BB3">
        <w:rPr>
          <w:rFonts w:ascii="Cambria" w:hAnsi="Cambria" w:cs="Calibri"/>
          <w:b/>
          <w:bCs/>
          <w:iCs/>
          <w:sz w:val="24"/>
          <w:szCs w:val="24"/>
        </w:rPr>
        <w:t>Aspekty społeczne</w:t>
      </w:r>
      <w:r w:rsidR="00FF575C" w:rsidRPr="00447BB3">
        <w:rPr>
          <w:rFonts w:ascii="Cambria" w:hAnsi="Cambria" w:cs="Calibri"/>
          <w:b/>
          <w:bCs/>
          <w:iCs/>
          <w:sz w:val="24"/>
          <w:szCs w:val="24"/>
        </w:rPr>
        <w:t xml:space="preserve"> </w:t>
      </w:r>
      <w:r w:rsidRPr="00447BB3">
        <w:rPr>
          <w:rFonts w:ascii="Cambria" w:hAnsi="Cambria" w:cs="Arial"/>
          <w:b/>
          <w:bCs/>
          <w:color w:val="000000"/>
          <w:sz w:val="24"/>
          <w:szCs w:val="24"/>
        </w:rPr>
        <w:t xml:space="preserve">– max </w:t>
      </w:r>
      <w:r w:rsidR="005100E0">
        <w:rPr>
          <w:rFonts w:ascii="Cambria" w:hAnsi="Cambria" w:cs="Arial"/>
          <w:b/>
          <w:bCs/>
          <w:color w:val="000000"/>
          <w:sz w:val="24"/>
          <w:szCs w:val="24"/>
        </w:rPr>
        <w:t>5</w:t>
      </w:r>
      <w:r w:rsidRPr="00447BB3">
        <w:rPr>
          <w:rFonts w:ascii="Cambria" w:hAnsi="Cambria" w:cs="Arial"/>
          <w:b/>
          <w:bCs/>
          <w:color w:val="000000"/>
          <w:sz w:val="24"/>
          <w:szCs w:val="24"/>
        </w:rPr>
        <w:t xml:space="preserve"> pkt – waga </w:t>
      </w:r>
      <w:r w:rsidR="005100E0">
        <w:rPr>
          <w:rFonts w:ascii="Cambria" w:hAnsi="Cambria" w:cs="Arial"/>
          <w:b/>
          <w:bCs/>
          <w:color w:val="000000"/>
          <w:sz w:val="24"/>
          <w:szCs w:val="24"/>
        </w:rPr>
        <w:t>5</w:t>
      </w:r>
      <w:r w:rsidRPr="00447BB3">
        <w:rPr>
          <w:rFonts w:ascii="Cambria" w:hAnsi="Cambria" w:cs="Arial"/>
          <w:b/>
          <w:bCs/>
          <w:color w:val="000000"/>
          <w:sz w:val="24"/>
          <w:szCs w:val="24"/>
        </w:rPr>
        <w:t>%</w:t>
      </w:r>
    </w:p>
    <w:p w14:paraId="01355067" w14:textId="77777777" w:rsidR="00D2729C" w:rsidRPr="00447BB3" w:rsidRDefault="00D2729C" w:rsidP="006274A5">
      <w:pPr>
        <w:tabs>
          <w:tab w:val="left" w:pos="1134"/>
        </w:tabs>
        <w:spacing w:after="0" w:line="288" w:lineRule="auto"/>
        <w:jc w:val="both"/>
        <w:rPr>
          <w:rFonts w:ascii="Cambria" w:hAnsi="Cambria" w:cs="Calibri"/>
          <w:iCs/>
          <w:sz w:val="24"/>
          <w:szCs w:val="24"/>
        </w:rPr>
      </w:pPr>
    </w:p>
    <w:p w14:paraId="192A698A" w14:textId="3090C3D9" w:rsidR="00152A40" w:rsidRPr="007F696E" w:rsidRDefault="00152A40" w:rsidP="00152A40">
      <w:pPr>
        <w:tabs>
          <w:tab w:val="left" w:pos="1134"/>
        </w:tabs>
        <w:spacing w:after="0" w:line="288" w:lineRule="auto"/>
        <w:jc w:val="both"/>
        <w:rPr>
          <w:rFonts w:ascii="Cambria" w:hAnsi="Cambria" w:cs="Calibri"/>
          <w:iCs/>
          <w:sz w:val="24"/>
          <w:szCs w:val="24"/>
        </w:rPr>
      </w:pPr>
      <w:r w:rsidRPr="007F696E">
        <w:rPr>
          <w:rFonts w:ascii="Cambria" w:hAnsi="Cambria" w:cs="Calibri"/>
          <w:iCs/>
          <w:sz w:val="24"/>
          <w:szCs w:val="24"/>
        </w:rPr>
        <w:t xml:space="preserve">Przez kryterium </w:t>
      </w:r>
      <w:r w:rsidRPr="007F696E">
        <w:rPr>
          <w:rFonts w:ascii="Cambria" w:hAnsi="Cambria" w:cs="Calibri"/>
          <w:i/>
          <w:sz w:val="24"/>
          <w:szCs w:val="24"/>
        </w:rPr>
        <w:t>Aspekty społeczne</w:t>
      </w:r>
      <w:r w:rsidRPr="007F696E">
        <w:rPr>
          <w:rFonts w:ascii="Cambria" w:hAnsi="Cambria" w:cs="Calibri"/>
          <w:iCs/>
          <w:sz w:val="24"/>
          <w:szCs w:val="24"/>
        </w:rPr>
        <w:t xml:space="preserve"> Zamawiający rozumie skierowanie do realizacji zamówienia osoby</w:t>
      </w:r>
      <w:r w:rsidR="00FC17B7">
        <w:rPr>
          <w:rFonts w:ascii="Cambria" w:hAnsi="Cambria" w:cs="Calibri"/>
          <w:iCs/>
          <w:sz w:val="24"/>
          <w:szCs w:val="24"/>
        </w:rPr>
        <w:t>/osób</w:t>
      </w:r>
      <w:r w:rsidRPr="007F696E">
        <w:rPr>
          <w:rFonts w:ascii="Cambria" w:hAnsi="Cambria" w:cs="Calibri"/>
          <w:iCs/>
          <w:sz w:val="24"/>
          <w:szCs w:val="24"/>
        </w:rPr>
        <w:t xml:space="preserve"> należącej</w:t>
      </w:r>
      <w:r w:rsidR="00FC17B7">
        <w:rPr>
          <w:rFonts w:ascii="Cambria" w:hAnsi="Cambria" w:cs="Calibri"/>
          <w:iCs/>
          <w:sz w:val="24"/>
          <w:szCs w:val="24"/>
        </w:rPr>
        <w:t>/ych</w:t>
      </w:r>
      <w:r w:rsidRPr="007F696E">
        <w:rPr>
          <w:rFonts w:ascii="Cambria" w:hAnsi="Cambria" w:cs="Calibri"/>
          <w:iCs/>
          <w:sz w:val="24"/>
          <w:szCs w:val="24"/>
        </w:rPr>
        <w:t xml:space="preserve"> do kategorii osób, o  których mowa w art. 94 ust. 1 pkt 1) ustawy z dnia 11 września 2019 r. Prawo zamówień publicznych, tj. osoby</w:t>
      </w:r>
      <w:r w:rsidR="00FC17B7">
        <w:rPr>
          <w:rFonts w:ascii="Cambria" w:hAnsi="Cambria" w:cs="Calibri"/>
          <w:iCs/>
          <w:sz w:val="24"/>
          <w:szCs w:val="24"/>
        </w:rPr>
        <w:t>/osób</w:t>
      </w:r>
      <w:r w:rsidRPr="007F696E">
        <w:rPr>
          <w:rFonts w:ascii="Cambria" w:hAnsi="Cambria" w:cs="Calibri"/>
          <w:iCs/>
          <w:sz w:val="24"/>
          <w:szCs w:val="24"/>
        </w:rPr>
        <w:t xml:space="preserve"> należącej do kategorii osób niepełnosprawnych w rozumieniu ustawy z dnia 27 sierpnia 1997 r. o rehabilitacji zawodowej i społecznej oraz zatrudnianiu osób niepełnosprawnych.</w:t>
      </w:r>
    </w:p>
    <w:p w14:paraId="0B1F815E" w14:textId="77777777" w:rsidR="00152A40" w:rsidRPr="007F696E" w:rsidRDefault="00152A40" w:rsidP="00152A40">
      <w:pPr>
        <w:tabs>
          <w:tab w:val="left" w:pos="1134"/>
        </w:tabs>
        <w:spacing w:after="0" w:line="288" w:lineRule="auto"/>
        <w:jc w:val="both"/>
        <w:rPr>
          <w:rFonts w:ascii="Cambria" w:hAnsi="Cambria" w:cs="Calibri"/>
          <w:iCs/>
          <w:sz w:val="24"/>
          <w:szCs w:val="24"/>
        </w:rPr>
      </w:pPr>
    </w:p>
    <w:p w14:paraId="52B2A965" w14:textId="054FCFF8" w:rsidR="00152A40" w:rsidRPr="00FC17B7" w:rsidRDefault="00152A40" w:rsidP="00152A40">
      <w:pPr>
        <w:tabs>
          <w:tab w:val="left" w:pos="1134"/>
        </w:tabs>
        <w:spacing w:after="0" w:line="288" w:lineRule="auto"/>
        <w:jc w:val="both"/>
        <w:rPr>
          <w:rFonts w:ascii="Cambria" w:hAnsi="Cambria" w:cs="Calibri"/>
          <w:b/>
          <w:bCs/>
          <w:iCs/>
          <w:sz w:val="24"/>
          <w:szCs w:val="24"/>
        </w:rPr>
      </w:pPr>
      <w:r w:rsidRPr="00FC17B7">
        <w:rPr>
          <w:rFonts w:ascii="Cambria" w:hAnsi="Cambria" w:cs="Calibri"/>
          <w:b/>
          <w:bCs/>
          <w:iCs/>
          <w:sz w:val="24"/>
          <w:szCs w:val="24"/>
        </w:rPr>
        <w:t>Przez skierowanie do realizacji zamówienia - na potrzeby niniejszego kryterium - Zamawiający rozumie zrealizowanie przez osobę</w:t>
      </w:r>
      <w:r w:rsidR="00FC17B7">
        <w:rPr>
          <w:rFonts w:ascii="Cambria" w:hAnsi="Cambria" w:cs="Calibri"/>
          <w:b/>
          <w:bCs/>
          <w:iCs/>
          <w:sz w:val="24"/>
          <w:szCs w:val="24"/>
        </w:rPr>
        <w:t>/y</w:t>
      </w:r>
      <w:r w:rsidRPr="00FC17B7">
        <w:rPr>
          <w:rFonts w:ascii="Cambria" w:hAnsi="Cambria" w:cs="Calibri"/>
          <w:b/>
          <w:bCs/>
          <w:iCs/>
          <w:sz w:val="24"/>
          <w:szCs w:val="24"/>
        </w:rPr>
        <w:t xml:space="preserve"> należącą</w:t>
      </w:r>
      <w:r w:rsidR="00FC17B7">
        <w:rPr>
          <w:rFonts w:ascii="Cambria" w:hAnsi="Cambria" w:cs="Calibri"/>
          <w:b/>
          <w:bCs/>
          <w:iCs/>
          <w:sz w:val="24"/>
          <w:szCs w:val="24"/>
        </w:rPr>
        <w:t>/e</w:t>
      </w:r>
      <w:r w:rsidRPr="00FC17B7">
        <w:rPr>
          <w:rFonts w:ascii="Cambria" w:hAnsi="Cambria" w:cs="Calibri"/>
          <w:b/>
          <w:bCs/>
          <w:iCs/>
          <w:sz w:val="24"/>
          <w:szCs w:val="24"/>
        </w:rPr>
        <w:t xml:space="preserve"> do w/w kategorii co najmniej </w:t>
      </w:r>
      <w:r w:rsidR="00FC2B91">
        <w:rPr>
          <w:rFonts w:ascii="Cambria" w:hAnsi="Cambria" w:cs="Calibri"/>
          <w:b/>
          <w:bCs/>
          <w:iCs/>
          <w:sz w:val="24"/>
          <w:szCs w:val="24"/>
        </w:rPr>
        <w:t>25%</w:t>
      </w:r>
      <w:r w:rsidRPr="00FC17B7">
        <w:rPr>
          <w:rFonts w:ascii="Cambria" w:hAnsi="Cambria" w:cs="Calibri"/>
          <w:b/>
          <w:bCs/>
          <w:iCs/>
          <w:sz w:val="24"/>
          <w:szCs w:val="24"/>
        </w:rPr>
        <w:t xml:space="preserve"> </w:t>
      </w:r>
      <w:r w:rsidR="000C0CB9">
        <w:rPr>
          <w:rFonts w:ascii="Cambria" w:hAnsi="Cambria" w:cs="Calibri"/>
          <w:b/>
          <w:bCs/>
          <w:iCs/>
          <w:sz w:val="24"/>
          <w:szCs w:val="24"/>
        </w:rPr>
        <w:t xml:space="preserve">łącznej </w:t>
      </w:r>
      <w:r w:rsidRPr="00FC17B7">
        <w:rPr>
          <w:rFonts w:ascii="Cambria" w:hAnsi="Cambria" w:cs="Calibri"/>
          <w:b/>
          <w:bCs/>
          <w:iCs/>
          <w:sz w:val="24"/>
          <w:szCs w:val="24"/>
        </w:rPr>
        <w:t xml:space="preserve">liczby godzin </w:t>
      </w:r>
      <w:r w:rsidR="000C0CB9">
        <w:rPr>
          <w:rFonts w:ascii="Cambria" w:hAnsi="Cambria" w:cs="Calibri"/>
          <w:b/>
          <w:bCs/>
          <w:iCs/>
          <w:sz w:val="24"/>
          <w:szCs w:val="24"/>
        </w:rPr>
        <w:t xml:space="preserve">danego </w:t>
      </w:r>
      <w:r w:rsidRPr="00FC17B7">
        <w:rPr>
          <w:rFonts w:ascii="Cambria" w:hAnsi="Cambria" w:cs="Calibri"/>
          <w:b/>
          <w:bCs/>
          <w:iCs/>
          <w:sz w:val="24"/>
          <w:szCs w:val="24"/>
        </w:rPr>
        <w:t>zamówienia.</w:t>
      </w:r>
    </w:p>
    <w:p w14:paraId="2B197503" w14:textId="77777777" w:rsidR="00152A40" w:rsidRPr="007F696E" w:rsidRDefault="00152A40" w:rsidP="00152A40">
      <w:pPr>
        <w:tabs>
          <w:tab w:val="left" w:pos="1134"/>
        </w:tabs>
        <w:spacing w:after="0" w:line="288" w:lineRule="auto"/>
        <w:jc w:val="both"/>
        <w:rPr>
          <w:rFonts w:ascii="Cambria" w:hAnsi="Cambria" w:cs="Calibri"/>
          <w:iCs/>
          <w:sz w:val="24"/>
          <w:szCs w:val="24"/>
        </w:rPr>
      </w:pPr>
    </w:p>
    <w:p w14:paraId="0AAACE75" w14:textId="77777777" w:rsidR="00152A40" w:rsidRPr="007F696E" w:rsidRDefault="00152A40" w:rsidP="00152A40">
      <w:pPr>
        <w:tabs>
          <w:tab w:val="left" w:pos="1134"/>
        </w:tabs>
        <w:spacing w:after="0" w:line="288" w:lineRule="auto"/>
        <w:jc w:val="both"/>
        <w:rPr>
          <w:rFonts w:ascii="Cambria" w:hAnsi="Cambria" w:cs="Calibri"/>
          <w:iCs/>
          <w:sz w:val="24"/>
          <w:szCs w:val="24"/>
        </w:rPr>
      </w:pPr>
      <w:r w:rsidRPr="007F696E">
        <w:rPr>
          <w:rFonts w:ascii="Cambria" w:hAnsi="Cambria" w:cs="Calibri"/>
          <w:iCs/>
          <w:sz w:val="24"/>
          <w:szCs w:val="24"/>
        </w:rPr>
        <w:t>Punkty w ramach w/w kryterium będą przyznawane według zasady spełnia/nie spełnia, tj.:</w:t>
      </w:r>
    </w:p>
    <w:p w14:paraId="55BF143A" w14:textId="096B6DDC" w:rsidR="00152A40" w:rsidRPr="007F696E" w:rsidRDefault="00152A40" w:rsidP="00152A40">
      <w:pPr>
        <w:pStyle w:val="Akapitzlist"/>
        <w:numPr>
          <w:ilvl w:val="0"/>
          <w:numId w:val="16"/>
        </w:numPr>
        <w:tabs>
          <w:tab w:val="left" w:pos="1134"/>
        </w:tabs>
        <w:spacing w:after="0" w:line="288" w:lineRule="auto"/>
        <w:jc w:val="both"/>
        <w:rPr>
          <w:rFonts w:ascii="Cambria" w:hAnsi="Cambria" w:cs="Calibri"/>
          <w:iCs/>
          <w:sz w:val="24"/>
          <w:szCs w:val="24"/>
        </w:rPr>
      </w:pPr>
      <w:r w:rsidRPr="007F696E">
        <w:rPr>
          <w:rFonts w:ascii="Cambria" w:hAnsi="Cambria" w:cs="Calibri"/>
          <w:iCs/>
          <w:sz w:val="24"/>
          <w:szCs w:val="24"/>
        </w:rPr>
        <w:t>Wykonawca skieruje do realizacji zamówienia osobę</w:t>
      </w:r>
      <w:r w:rsidR="00FC2B91">
        <w:rPr>
          <w:rFonts w:ascii="Cambria" w:hAnsi="Cambria" w:cs="Calibri"/>
          <w:iCs/>
          <w:sz w:val="24"/>
          <w:szCs w:val="24"/>
        </w:rPr>
        <w:t>/y</w:t>
      </w:r>
      <w:r w:rsidRPr="007F696E">
        <w:rPr>
          <w:rFonts w:ascii="Cambria" w:hAnsi="Cambria" w:cs="Calibri"/>
          <w:iCs/>
          <w:sz w:val="24"/>
          <w:szCs w:val="24"/>
        </w:rPr>
        <w:t xml:space="preserve"> należącą</w:t>
      </w:r>
      <w:r w:rsidR="00FC2B91">
        <w:rPr>
          <w:rFonts w:ascii="Cambria" w:hAnsi="Cambria" w:cs="Calibri"/>
          <w:iCs/>
          <w:sz w:val="24"/>
          <w:szCs w:val="24"/>
        </w:rPr>
        <w:t>/e</w:t>
      </w:r>
      <w:r w:rsidRPr="007F696E">
        <w:rPr>
          <w:rFonts w:ascii="Cambria" w:hAnsi="Cambria" w:cs="Calibri"/>
          <w:iCs/>
          <w:sz w:val="24"/>
          <w:szCs w:val="24"/>
        </w:rPr>
        <w:t xml:space="preserve"> do kategorii osób, o których mowa powyżej – </w:t>
      </w:r>
      <w:r>
        <w:rPr>
          <w:rFonts w:ascii="Cambria" w:hAnsi="Cambria" w:cs="Calibri"/>
          <w:iCs/>
          <w:sz w:val="24"/>
          <w:szCs w:val="24"/>
        </w:rPr>
        <w:t>5</w:t>
      </w:r>
      <w:r w:rsidRPr="007F696E">
        <w:rPr>
          <w:rFonts w:ascii="Cambria" w:hAnsi="Cambria" w:cs="Calibri"/>
          <w:iCs/>
          <w:sz w:val="24"/>
          <w:szCs w:val="24"/>
        </w:rPr>
        <w:t xml:space="preserve"> pkt;</w:t>
      </w:r>
    </w:p>
    <w:p w14:paraId="1E77D7FA" w14:textId="2B49BEE1" w:rsidR="00152A40" w:rsidRPr="007F696E" w:rsidRDefault="00152A40" w:rsidP="00152A40">
      <w:pPr>
        <w:pStyle w:val="Akapitzlist"/>
        <w:numPr>
          <w:ilvl w:val="0"/>
          <w:numId w:val="16"/>
        </w:numPr>
        <w:tabs>
          <w:tab w:val="left" w:pos="1134"/>
        </w:tabs>
        <w:spacing w:after="0" w:line="288" w:lineRule="auto"/>
        <w:jc w:val="both"/>
        <w:rPr>
          <w:rFonts w:ascii="Cambria" w:hAnsi="Cambria" w:cs="Calibri"/>
          <w:iCs/>
          <w:sz w:val="24"/>
          <w:szCs w:val="24"/>
        </w:rPr>
      </w:pPr>
      <w:r w:rsidRPr="007F696E">
        <w:rPr>
          <w:rFonts w:ascii="Cambria" w:hAnsi="Cambria" w:cs="Calibri"/>
          <w:iCs/>
          <w:sz w:val="24"/>
          <w:szCs w:val="24"/>
        </w:rPr>
        <w:t>Wykonawca nie skieruje do realizacji zamówienia osoby</w:t>
      </w:r>
      <w:r w:rsidR="00FC2B91">
        <w:rPr>
          <w:rFonts w:ascii="Cambria" w:hAnsi="Cambria" w:cs="Calibri"/>
          <w:iCs/>
          <w:sz w:val="24"/>
          <w:szCs w:val="24"/>
        </w:rPr>
        <w:t>/osób</w:t>
      </w:r>
      <w:r w:rsidRPr="007F696E">
        <w:rPr>
          <w:rFonts w:ascii="Cambria" w:hAnsi="Cambria" w:cs="Calibri"/>
          <w:iCs/>
          <w:sz w:val="24"/>
          <w:szCs w:val="24"/>
        </w:rPr>
        <w:t xml:space="preserve"> należącej</w:t>
      </w:r>
      <w:r w:rsidR="00FC2B91">
        <w:rPr>
          <w:rFonts w:ascii="Cambria" w:hAnsi="Cambria" w:cs="Calibri"/>
          <w:iCs/>
          <w:sz w:val="24"/>
          <w:szCs w:val="24"/>
        </w:rPr>
        <w:t>/ych</w:t>
      </w:r>
      <w:r w:rsidRPr="007F696E">
        <w:rPr>
          <w:rFonts w:ascii="Cambria" w:hAnsi="Cambria" w:cs="Calibri"/>
          <w:iCs/>
          <w:sz w:val="24"/>
          <w:szCs w:val="24"/>
        </w:rPr>
        <w:t xml:space="preserve"> do kategorii osób, o których mowa powyżej – 0 pkt.</w:t>
      </w:r>
    </w:p>
    <w:p w14:paraId="76A562AA" w14:textId="77777777" w:rsidR="00152A40" w:rsidRPr="007F696E" w:rsidRDefault="00152A40" w:rsidP="00152A40">
      <w:pPr>
        <w:tabs>
          <w:tab w:val="left" w:pos="1134"/>
        </w:tabs>
        <w:spacing w:after="0" w:line="288" w:lineRule="auto"/>
        <w:jc w:val="both"/>
        <w:rPr>
          <w:rFonts w:ascii="Cambria" w:hAnsi="Cambria" w:cs="Calibri"/>
          <w:iCs/>
          <w:sz w:val="24"/>
          <w:szCs w:val="24"/>
        </w:rPr>
      </w:pPr>
    </w:p>
    <w:p w14:paraId="41C71396" w14:textId="66B6BA75" w:rsidR="00152A40" w:rsidRPr="007F696E" w:rsidRDefault="00152A40" w:rsidP="00152A40">
      <w:pPr>
        <w:tabs>
          <w:tab w:val="left" w:pos="1134"/>
        </w:tabs>
        <w:spacing w:after="0" w:line="288" w:lineRule="auto"/>
        <w:jc w:val="both"/>
        <w:rPr>
          <w:rFonts w:ascii="Cambria" w:hAnsi="Cambria" w:cs="Calibri"/>
          <w:iCs/>
          <w:sz w:val="24"/>
          <w:szCs w:val="24"/>
        </w:rPr>
      </w:pPr>
      <w:r w:rsidRPr="007F696E">
        <w:rPr>
          <w:rFonts w:ascii="Cambria" w:hAnsi="Cambria" w:cs="Calibri"/>
          <w:iCs/>
          <w:sz w:val="24"/>
          <w:szCs w:val="24"/>
        </w:rPr>
        <w:t>Zamawiający wymaga wskazania w ofercie (Formularzu Ofertowym) czy Wykonawca skieruje czy nie skieruje do realizacji zamówienia osobę</w:t>
      </w:r>
      <w:r w:rsidR="00FC2B91">
        <w:rPr>
          <w:rFonts w:ascii="Cambria" w:hAnsi="Cambria" w:cs="Calibri"/>
          <w:iCs/>
          <w:sz w:val="24"/>
          <w:szCs w:val="24"/>
        </w:rPr>
        <w:t>/y</w:t>
      </w:r>
      <w:r w:rsidRPr="007F696E">
        <w:rPr>
          <w:rFonts w:ascii="Cambria" w:hAnsi="Cambria" w:cs="Calibri"/>
          <w:iCs/>
          <w:sz w:val="24"/>
          <w:szCs w:val="24"/>
        </w:rPr>
        <w:t xml:space="preserve"> należącą</w:t>
      </w:r>
      <w:r w:rsidR="00FC2B91">
        <w:rPr>
          <w:rFonts w:ascii="Cambria" w:hAnsi="Cambria" w:cs="Calibri"/>
          <w:iCs/>
          <w:sz w:val="24"/>
          <w:szCs w:val="24"/>
        </w:rPr>
        <w:t>/e</w:t>
      </w:r>
      <w:r w:rsidRPr="007F696E">
        <w:rPr>
          <w:rFonts w:ascii="Cambria" w:hAnsi="Cambria" w:cs="Calibri"/>
          <w:iCs/>
          <w:sz w:val="24"/>
          <w:szCs w:val="24"/>
        </w:rPr>
        <w:t xml:space="preserve"> do kategorii osób, o których mowa powyżej. </w:t>
      </w:r>
      <w:r w:rsidRPr="007F696E">
        <w:rPr>
          <w:rFonts w:ascii="Cambria" w:hAnsi="Cambria"/>
          <w:sz w:val="24"/>
          <w:szCs w:val="24"/>
          <w:lang w:bidi="pl-PL"/>
        </w:rPr>
        <w:t xml:space="preserve">W sytuacji, gdy Wykonawca nie wskaże w ofercie czy </w:t>
      </w:r>
      <w:r w:rsidRPr="007F696E">
        <w:rPr>
          <w:rFonts w:ascii="Cambria" w:hAnsi="Cambria" w:cs="Calibri"/>
          <w:iCs/>
          <w:sz w:val="24"/>
          <w:szCs w:val="24"/>
        </w:rPr>
        <w:t>skieruje czy nie skieruje do realizacji zamówienia osoby</w:t>
      </w:r>
      <w:r w:rsidR="00FC2B91">
        <w:rPr>
          <w:rFonts w:ascii="Cambria" w:hAnsi="Cambria" w:cs="Calibri"/>
          <w:iCs/>
          <w:sz w:val="24"/>
          <w:szCs w:val="24"/>
        </w:rPr>
        <w:t>/osób</w:t>
      </w:r>
      <w:r w:rsidRPr="007F696E">
        <w:rPr>
          <w:rFonts w:ascii="Cambria" w:hAnsi="Cambria" w:cs="Calibri"/>
          <w:iCs/>
          <w:sz w:val="24"/>
          <w:szCs w:val="24"/>
        </w:rPr>
        <w:t xml:space="preserve"> należącej</w:t>
      </w:r>
      <w:r w:rsidR="00FC2B91">
        <w:rPr>
          <w:rFonts w:ascii="Cambria" w:hAnsi="Cambria" w:cs="Calibri"/>
          <w:iCs/>
          <w:sz w:val="24"/>
          <w:szCs w:val="24"/>
        </w:rPr>
        <w:t>/ych</w:t>
      </w:r>
      <w:r w:rsidRPr="007F696E">
        <w:rPr>
          <w:rFonts w:ascii="Cambria" w:hAnsi="Cambria" w:cs="Calibri"/>
          <w:iCs/>
          <w:sz w:val="24"/>
          <w:szCs w:val="24"/>
        </w:rPr>
        <w:t xml:space="preserve"> do kategorii osób, o których mowa powyżej, przyjmuje się, że Wykonawca nie skieruje do realizacji zamówienia osoby</w:t>
      </w:r>
      <w:r w:rsidR="00FC2B91">
        <w:rPr>
          <w:rFonts w:ascii="Cambria" w:hAnsi="Cambria" w:cs="Calibri"/>
          <w:iCs/>
          <w:sz w:val="24"/>
          <w:szCs w:val="24"/>
        </w:rPr>
        <w:t>/osób</w:t>
      </w:r>
      <w:r w:rsidRPr="007F696E">
        <w:rPr>
          <w:rFonts w:ascii="Cambria" w:hAnsi="Cambria" w:cs="Calibri"/>
          <w:iCs/>
          <w:sz w:val="24"/>
          <w:szCs w:val="24"/>
        </w:rPr>
        <w:t xml:space="preserve"> należącej</w:t>
      </w:r>
      <w:r w:rsidR="00FC2B91">
        <w:rPr>
          <w:rFonts w:ascii="Cambria" w:hAnsi="Cambria" w:cs="Calibri"/>
          <w:iCs/>
          <w:sz w:val="24"/>
          <w:szCs w:val="24"/>
        </w:rPr>
        <w:t>/ych</w:t>
      </w:r>
      <w:r w:rsidRPr="007F696E">
        <w:rPr>
          <w:rFonts w:ascii="Cambria" w:hAnsi="Cambria" w:cs="Calibri"/>
          <w:iCs/>
          <w:sz w:val="24"/>
          <w:szCs w:val="24"/>
        </w:rPr>
        <w:t xml:space="preserve"> do kategorii osób, o których mowa powyżej (</w:t>
      </w:r>
      <w:r w:rsidRPr="007F696E">
        <w:rPr>
          <w:rFonts w:ascii="Cambria" w:hAnsi="Cambria"/>
          <w:sz w:val="24"/>
          <w:szCs w:val="24"/>
          <w:lang w:bidi="pl-PL"/>
        </w:rPr>
        <w:t>Wykonawca otrzyma 0 pkt w ramach niniejszego kryterium)</w:t>
      </w:r>
      <w:r w:rsidRPr="007F696E">
        <w:rPr>
          <w:rFonts w:ascii="Cambria" w:hAnsi="Cambria"/>
          <w:sz w:val="24"/>
          <w:szCs w:val="24"/>
        </w:rPr>
        <w:t>.</w:t>
      </w:r>
    </w:p>
    <w:p w14:paraId="0D4736D7" w14:textId="77777777" w:rsidR="00152A40" w:rsidRPr="007F696E" w:rsidRDefault="00152A40" w:rsidP="00152A40">
      <w:pPr>
        <w:tabs>
          <w:tab w:val="left" w:pos="1134"/>
        </w:tabs>
        <w:spacing w:after="0" w:line="288" w:lineRule="auto"/>
        <w:jc w:val="both"/>
        <w:rPr>
          <w:rFonts w:ascii="Cambria" w:hAnsi="Cambria" w:cs="Calibri"/>
          <w:iCs/>
          <w:sz w:val="24"/>
          <w:szCs w:val="24"/>
        </w:rPr>
      </w:pPr>
    </w:p>
    <w:p w14:paraId="000F8551" w14:textId="77777777" w:rsidR="00152A40" w:rsidRPr="007F696E" w:rsidRDefault="00152A40" w:rsidP="00152A40">
      <w:pPr>
        <w:tabs>
          <w:tab w:val="left" w:pos="1134"/>
        </w:tabs>
        <w:spacing w:after="0" w:line="288" w:lineRule="auto"/>
        <w:jc w:val="both"/>
        <w:rPr>
          <w:rFonts w:ascii="Cambria" w:hAnsi="Cambria" w:cs="Arial"/>
          <w:bCs/>
          <w:color w:val="000000"/>
          <w:sz w:val="24"/>
          <w:szCs w:val="24"/>
        </w:rPr>
      </w:pPr>
      <w:r w:rsidRPr="007F696E">
        <w:rPr>
          <w:rFonts w:ascii="Cambria" w:hAnsi="Cambria" w:cs="Arial"/>
          <w:bCs/>
          <w:color w:val="000000"/>
          <w:sz w:val="24"/>
          <w:szCs w:val="24"/>
        </w:rPr>
        <w:lastRenderedPageBreak/>
        <w:t xml:space="preserve">UWAGA: Spełnienie niniejszego kryterium </w:t>
      </w:r>
      <w:r w:rsidRPr="007F696E">
        <w:rPr>
          <w:rFonts w:ascii="Cambria" w:hAnsi="Cambria" w:cs="Arial"/>
          <w:bCs/>
          <w:i/>
          <w:iCs/>
          <w:color w:val="000000"/>
          <w:sz w:val="24"/>
          <w:szCs w:val="24"/>
        </w:rPr>
        <w:t>Aspekty społeczne</w:t>
      </w:r>
      <w:r w:rsidRPr="007F696E">
        <w:rPr>
          <w:rFonts w:ascii="Cambria" w:hAnsi="Cambria" w:cs="Arial"/>
          <w:bCs/>
          <w:color w:val="000000"/>
          <w:sz w:val="24"/>
          <w:szCs w:val="24"/>
        </w:rPr>
        <w:t xml:space="preserve"> na etapie oceny ofert dokonywane będzie wyłącznie na podstawie oferty (Formularza Ofertowego). Nie jest wymagane załączanie do oferty dodatkowych dokumentów wykazujących spełnienie niniejszego kryterium, tj. załączanie dokumentów wykazujących przynależność do kategorii osób, o których mowa powyżej. Zamawiający informuje jednak, że – w razie zadeklarowania spełnienia niniejszego kryterium – w toku realizacji zamówienia weryfikowane będzie (poprzez przedłożenie przez Wykonawcę stosownych dokumentów,  w szczególności zaświadczeń, decyzji itp.) czy faktycznie:</w:t>
      </w:r>
    </w:p>
    <w:p w14:paraId="6E7A122B" w14:textId="4A544BB4" w:rsidR="00152A40" w:rsidRPr="007F696E" w:rsidRDefault="00152A40" w:rsidP="00152A40">
      <w:pPr>
        <w:pStyle w:val="Akapitzlist"/>
        <w:numPr>
          <w:ilvl w:val="0"/>
          <w:numId w:val="36"/>
        </w:numPr>
        <w:tabs>
          <w:tab w:val="left" w:pos="1134"/>
        </w:tabs>
        <w:spacing w:after="0" w:line="288" w:lineRule="auto"/>
        <w:jc w:val="both"/>
        <w:rPr>
          <w:rFonts w:ascii="Cambria" w:hAnsi="Cambria" w:cs="Calibri"/>
          <w:iCs/>
          <w:sz w:val="24"/>
          <w:szCs w:val="24"/>
        </w:rPr>
      </w:pPr>
      <w:r w:rsidRPr="007F696E">
        <w:rPr>
          <w:rFonts w:ascii="Cambria" w:hAnsi="Cambria" w:cs="Arial"/>
          <w:bCs/>
          <w:color w:val="000000"/>
          <w:sz w:val="24"/>
          <w:szCs w:val="24"/>
        </w:rPr>
        <w:t>osoba</w:t>
      </w:r>
      <w:r w:rsidR="00FC2B91">
        <w:rPr>
          <w:rFonts w:ascii="Cambria" w:hAnsi="Cambria" w:cs="Arial"/>
          <w:bCs/>
          <w:color w:val="000000"/>
          <w:sz w:val="24"/>
          <w:szCs w:val="24"/>
        </w:rPr>
        <w:t>/y</w:t>
      </w:r>
      <w:r w:rsidRPr="007F696E">
        <w:rPr>
          <w:rFonts w:ascii="Cambria" w:hAnsi="Cambria" w:cs="Arial"/>
          <w:bCs/>
          <w:color w:val="000000"/>
          <w:sz w:val="24"/>
          <w:szCs w:val="24"/>
        </w:rPr>
        <w:t xml:space="preserve"> skierowana</w:t>
      </w:r>
      <w:r w:rsidR="00FC2B91">
        <w:rPr>
          <w:rFonts w:ascii="Cambria" w:hAnsi="Cambria" w:cs="Arial"/>
          <w:bCs/>
          <w:color w:val="000000"/>
          <w:sz w:val="24"/>
          <w:szCs w:val="24"/>
        </w:rPr>
        <w:t>/e</w:t>
      </w:r>
      <w:r w:rsidRPr="007F696E">
        <w:rPr>
          <w:rFonts w:ascii="Cambria" w:hAnsi="Cambria" w:cs="Arial"/>
          <w:bCs/>
          <w:color w:val="000000"/>
          <w:sz w:val="24"/>
          <w:szCs w:val="24"/>
        </w:rPr>
        <w:t xml:space="preserve"> do realizacji zamówienia</w:t>
      </w:r>
      <w:r w:rsidRPr="007F696E">
        <w:rPr>
          <w:rFonts w:ascii="Cambria" w:hAnsi="Cambria" w:cs="Calibri"/>
          <w:iCs/>
          <w:sz w:val="24"/>
          <w:szCs w:val="24"/>
        </w:rPr>
        <w:t xml:space="preserve"> należy</w:t>
      </w:r>
      <w:r w:rsidR="00FC2B91">
        <w:rPr>
          <w:rFonts w:ascii="Cambria" w:hAnsi="Cambria" w:cs="Calibri"/>
          <w:iCs/>
          <w:sz w:val="24"/>
          <w:szCs w:val="24"/>
        </w:rPr>
        <w:t>/ą</w:t>
      </w:r>
      <w:r w:rsidRPr="007F696E">
        <w:rPr>
          <w:rFonts w:ascii="Cambria" w:hAnsi="Cambria" w:cs="Calibri"/>
          <w:iCs/>
          <w:sz w:val="24"/>
          <w:szCs w:val="24"/>
        </w:rPr>
        <w:t xml:space="preserve"> do kategorii osób, o których mowa powyżej,</w:t>
      </w:r>
    </w:p>
    <w:p w14:paraId="5C180018" w14:textId="427EAE51" w:rsidR="00152A40" w:rsidRPr="007F696E" w:rsidRDefault="00152A40" w:rsidP="00152A40">
      <w:pPr>
        <w:pStyle w:val="Akapitzlist"/>
        <w:numPr>
          <w:ilvl w:val="0"/>
          <w:numId w:val="36"/>
        </w:numPr>
        <w:tabs>
          <w:tab w:val="left" w:pos="1134"/>
        </w:tabs>
        <w:spacing w:after="0" w:line="288" w:lineRule="auto"/>
        <w:jc w:val="both"/>
        <w:rPr>
          <w:rFonts w:ascii="Cambria" w:hAnsi="Cambria" w:cs="Calibri"/>
          <w:iCs/>
          <w:sz w:val="24"/>
          <w:szCs w:val="24"/>
        </w:rPr>
      </w:pPr>
      <w:r w:rsidRPr="007F696E">
        <w:rPr>
          <w:rFonts w:ascii="Cambria" w:hAnsi="Cambria" w:cs="Arial"/>
          <w:bCs/>
          <w:color w:val="000000"/>
          <w:sz w:val="24"/>
          <w:szCs w:val="24"/>
        </w:rPr>
        <w:t>oraz czy osoba</w:t>
      </w:r>
      <w:r w:rsidR="00FC2B91">
        <w:rPr>
          <w:rFonts w:ascii="Cambria" w:hAnsi="Cambria" w:cs="Arial"/>
          <w:bCs/>
          <w:color w:val="000000"/>
          <w:sz w:val="24"/>
          <w:szCs w:val="24"/>
        </w:rPr>
        <w:t>/y</w:t>
      </w:r>
      <w:r w:rsidRPr="007F696E">
        <w:rPr>
          <w:rFonts w:ascii="Cambria" w:hAnsi="Cambria" w:cs="Arial"/>
          <w:bCs/>
          <w:color w:val="000000"/>
          <w:sz w:val="24"/>
          <w:szCs w:val="24"/>
        </w:rPr>
        <w:t xml:space="preserve"> taka</w:t>
      </w:r>
      <w:r w:rsidR="00FC2B91">
        <w:rPr>
          <w:rFonts w:ascii="Cambria" w:hAnsi="Cambria" w:cs="Arial"/>
          <w:bCs/>
          <w:color w:val="000000"/>
          <w:sz w:val="24"/>
          <w:szCs w:val="24"/>
        </w:rPr>
        <w:t>/ie</w:t>
      </w:r>
      <w:r w:rsidRPr="007F696E">
        <w:rPr>
          <w:rFonts w:ascii="Cambria" w:hAnsi="Cambria" w:cs="Arial"/>
          <w:bCs/>
          <w:color w:val="000000"/>
          <w:sz w:val="24"/>
          <w:szCs w:val="24"/>
        </w:rPr>
        <w:t xml:space="preserve"> </w:t>
      </w:r>
      <w:r w:rsidRPr="007F696E">
        <w:rPr>
          <w:rFonts w:ascii="Cambria" w:hAnsi="Cambria" w:cs="Calibri"/>
          <w:iCs/>
          <w:sz w:val="24"/>
          <w:szCs w:val="24"/>
        </w:rPr>
        <w:t>zrealizuje co najmniej wymaganą liczbę godzin.</w:t>
      </w:r>
    </w:p>
    <w:p w14:paraId="1FC885BE" w14:textId="69D5813C" w:rsidR="00152A40" w:rsidRPr="007F696E" w:rsidRDefault="00152A40" w:rsidP="00152A40">
      <w:pPr>
        <w:tabs>
          <w:tab w:val="left" w:pos="1134"/>
        </w:tabs>
        <w:spacing w:after="0" w:line="288" w:lineRule="auto"/>
        <w:jc w:val="both"/>
        <w:rPr>
          <w:rFonts w:ascii="Cambria" w:hAnsi="Cambria" w:cs="Arial"/>
          <w:bCs/>
          <w:color w:val="000000"/>
          <w:sz w:val="24"/>
          <w:szCs w:val="24"/>
        </w:rPr>
      </w:pPr>
      <w:r w:rsidRPr="007F696E">
        <w:rPr>
          <w:rFonts w:ascii="Cambria" w:hAnsi="Cambria" w:cs="Arial"/>
          <w:bCs/>
          <w:color w:val="000000"/>
          <w:sz w:val="24"/>
          <w:szCs w:val="24"/>
        </w:rPr>
        <w:t xml:space="preserve">W przypadku niewykazania przez Wykonawcę powyższych okoliczności, Wykonawca zobowiązany będzie do zapłaty na rzecz Zamawiającego kary umownej w wysokości </w:t>
      </w:r>
      <w:r w:rsidR="00FC2B91">
        <w:rPr>
          <w:rFonts w:ascii="Cambria" w:hAnsi="Cambria" w:cs="Arial"/>
          <w:bCs/>
          <w:color w:val="000000"/>
          <w:sz w:val="24"/>
          <w:szCs w:val="24"/>
        </w:rPr>
        <w:t>20</w:t>
      </w:r>
      <w:r w:rsidRPr="007F696E">
        <w:rPr>
          <w:rFonts w:ascii="Cambria" w:hAnsi="Cambria" w:cs="Arial"/>
          <w:bCs/>
          <w:color w:val="000000"/>
          <w:sz w:val="24"/>
          <w:szCs w:val="24"/>
        </w:rPr>
        <w:t xml:space="preserve">% </w:t>
      </w:r>
      <w:r w:rsidRPr="007F696E">
        <w:rPr>
          <w:rFonts w:ascii="Cambria" w:hAnsi="Cambria"/>
          <w:bCs/>
          <w:sz w:val="24"/>
          <w:szCs w:val="24"/>
        </w:rPr>
        <w:t>łącznego wynagrodzenia brutto Wykonawcy.</w:t>
      </w:r>
    </w:p>
    <w:p w14:paraId="6ABF8883" w14:textId="77777777" w:rsidR="00152A40" w:rsidRPr="007F696E" w:rsidRDefault="00152A40" w:rsidP="00152A40">
      <w:pPr>
        <w:tabs>
          <w:tab w:val="left" w:pos="1134"/>
        </w:tabs>
        <w:spacing w:after="0" w:line="288" w:lineRule="auto"/>
        <w:jc w:val="both"/>
        <w:rPr>
          <w:rFonts w:ascii="Cambria" w:hAnsi="Cambria" w:cs="Calibri"/>
          <w:iCs/>
          <w:sz w:val="24"/>
          <w:szCs w:val="24"/>
        </w:rPr>
      </w:pPr>
    </w:p>
    <w:p w14:paraId="50E4F629" w14:textId="1B141C68" w:rsidR="00152A40" w:rsidRPr="007F696E" w:rsidRDefault="00152A40" w:rsidP="00152A40">
      <w:pPr>
        <w:tabs>
          <w:tab w:val="left" w:pos="1134"/>
        </w:tabs>
        <w:spacing w:after="0" w:line="288" w:lineRule="auto"/>
        <w:jc w:val="both"/>
        <w:rPr>
          <w:rFonts w:ascii="Cambria" w:hAnsi="Cambria" w:cs="Calibri"/>
          <w:iCs/>
          <w:sz w:val="24"/>
          <w:szCs w:val="24"/>
        </w:rPr>
      </w:pPr>
      <w:r w:rsidRPr="007F696E">
        <w:rPr>
          <w:rFonts w:ascii="Cambria" w:hAnsi="Cambria" w:cs="Calibri"/>
          <w:iCs/>
          <w:sz w:val="24"/>
          <w:szCs w:val="24"/>
        </w:rPr>
        <w:t>Dla oceny niniejszego kryterium nie ma znaczenia czy oferta składana jest przez jednego Wykonawcę czy wspólnie przez kilku Wykonawców (nie ma znaczenia który z Wykonawców wspólnie ubiegających się o realizację zamówienia dysponować będzie w/w osobą</w:t>
      </w:r>
      <w:r w:rsidR="00FC2B91">
        <w:rPr>
          <w:rFonts w:ascii="Cambria" w:hAnsi="Cambria" w:cs="Calibri"/>
          <w:iCs/>
          <w:sz w:val="24"/>
          <w:szCs w:val="24"/>
        </w:rPr>
        <w:t>/ami</w:t>
      </w:r>
      <w:r w:rsidRPr="007F696E">
        <w:rPr>
          <w:rFonts w:ascii="Cambria" w:hAnsi="Cambria" w:cs="Calibri"/>
          <w:iCs/>
          <w:sz w:val="24"/>
          <w:szCs w:val="24"/>
        </w:rPr>
        <w:t>).</w:t>
      </w:r>
    </w:p>
    <w:p w14:paraId="7C13F715" w14:textId="77777777" w:rsidR="000A35B1" w:rsidRPr="00447BB3" w:rsidRDefault="000A35B1" w:rsidP="006274A5">
      <w:pPr>
        <w:tabs>
          <w:tab w:val="left" w:pos="1134"/>
        </w:tabs>
        <w:spacing w:after="0" w:line="288" w:lineRule="auto"/>
        <w:jc w:val="both"/>
        <w:rPr>
          <w:rFonts w:ascii="Cambria" w:hAnsi="Cambria" w:cs="Calibri"/>
          <w:iCs/>
          <w:sz w:val="24"/>
          <w:szCs w:val="24"/>
        </w:rPr>
      </w:pPr>
    </w:p>
    <w:p w14:paraId="53FA5179" w14:textId="53787D1F" w:rsidR="009E76CD" w:rsidRPr="00447BB3" w:rsidRDefault="009E76CD" w:rsidP="006274A5">
      <w:pPr>
        <w:tabs>
          <w:tab w:val="left" w:pos="1134"/>
        </w:tabs>
        <w:spacing w:after="0" w:line="288" w:lineRule="auto"/>
        <w:jc w:val="both"/>
        <w:rPr>
          <w:rFonts w:ascii="Cambria" w:hAnsi="Cambria" w:cs="Calibri"/>
          <w:iCs/>
          <w:sz w:val="24"/>
          <w:szCs w:val="24"/>
        </w:rPr>
      </w:pPr>
      <w:r w:rsidRPr="00447BB3">
        <w:rPr>
          <w:rFonts w:ascii="Cambria" w:hAnsi="Cambria" w:cs="Calibri"/>
          <w:iCs/>
          <w:sz w:val="24"/>
          <w:szCs w:val="24"/>
        </w:rPr>
        <w:t>P</w:t>
      </w:r>
      <w:r w:rsidRPr="00447BB3">
        <w:rPr>
          <w:rFonts w:ascii="Cambria" w:hAnsi="Cambria" w:cs="Calibri"/>
          <w:iCs/>
          <w:spacing w:val="-3"/>
          <w:sz w:val="24"/>
          <w:szCs w:val="24"/>
        </w:rPr>
        <w:t>o</w:t>
      </w:r>
      <w:r w:rsidRPr="00447BB3">
        <w:rPr>
          <w:rFonts w:ascii="Cambria" w:hAnsi="Cambria" w:cs="Calibri"/>
          <w:iCs/>
          <w:sz w:val="24"/>
          <w:szCs w:val="24"/>
        </w:rPr>
        <w:t>dstawą</w:t>
      </w:r>
      <w:r w:rsidRPr="00447BB3">
        <w:rPr>
          <w:rFonts w:ascii="Cambria" w:hAnsi="Cambria" w:cs="Calibri"/>
          <w:iCs/>
          <w:spacing w:val="19"/>
          <w:sz w:val="24"/>
          <w:szCs w:val="24"/>
        </w:rPr>
        <w:t xml:space="preserve"> </w:t>
      </w:r>
      <w:r w:rsidRPr="00447BB3">
        <w:rPr>
          <w:rFonts w:ascii="Cambria" w:hAnsi="Cambria" w:cs="Calibri"/>
          <w:iCs/>
          <w:sz w:val="24"/>
          <w:szCs w:val="24"/>
        </w:rPr>
        <w:t>do</w:t>
      </w:r>
      <w:r w:rsidRPr="00447BB3">
        <w:rPr>
          <w:rFonts w:ascii="Cambria" w:hAnsi="Cambria" w:cs="Calibri"/>
          <w:iCs/>
          <w:spacing w:val="18"/>
          <w:sz w:val="24"/>
          <w:szCs w:val="24"/>
        </w:rPr>
        <w:t xml:space="preserve"> </w:t>
      </w:r>
      <w:r w:rsidRPr="00447BB3">
        <w:rPr>
          <w:rFonts w:ascii="Cambria" w:hAnsi="Cambria" w:cs="Calibri"/>
          <w:iCs/>
          <w:sz w:val="24"/>
          <w:szCs w:val="24"/>
        </w:rPr>
        <w:t>oceny</w:t>
      </w:r>
      <w:r w:rsidRPr="00447BB3">
        <w:rPr>
          <w:rFonts w:ascii="Cambria" w:hAnsi="Cambria" w:cs="Calibri"/>
          <w:iCs/>
          <w:spacing w:val="18"/>
          <w:sz w:val="24"/>
          <w:szCs w:val="24"/>
        </w:rPr>
        <w:t xml:space="preserve"> </w:t>
      </w:r>
      <w:r w:rsidRPr="00447BB3">
        <w:rPr>
          <w:rFonts w:ascii="Cambria" w:hAnsi="Cambria" w:cs="Calibri"/>
          <w:iCs/>
          <w:spacing w:val="-1"/>
          <w:sz w:val="24"/>
          <w:szCs w:val="24"/>
        </w:rPr>
        <w:t>wszystkich</w:t>
      </w:r>
      <w:r w:rsidRPr="00447BB3">
        <w:rPr>
          <w:rFonts w:ascii="Cambria" w:hAnsi="Cambria" w:cs="Calibri"/>
          <w:iCs/>
          <w:spacing w:val="17"/>
          <w:sz w:val="24"/>
          <w:szCs w:val="24"/>
        </w:rPr>
        <w:t xml:space="preserve"> </w:t>
      </w:r>
      <w:r w:rsidRPr="00447BB3">
        <w:rPr>
          <w:rFonts w:ascii="Cambria" w:hAnsi="Cambria" w:cs="Calibri"/>
          <w:iCs/>
          <w:sz w:val="24"/>
          <w:szCs w:val="24"/>
        </w:rPr>
        <w:t>k</w:t>
      </w:r>
      <w:r w:rsidRPr="00447BB3">
        <w:rPr>
          <w:rFonts w:ascii="Cambria" w:hAnsi="Cambria" w:cs="Calibri"/>
          <w:iCs/>
          <w:spacing w:val="2"/>
          <w:sz w:val="24"/>
          <w:szCs w:val="24"/>
        </w:rPr>
        <w:t>r</w:t>
      </w:r>
      <w:r w:rsidRPr="00447BB3">
        <w:rPr>
          <w:rFonts w:ascii="Cambria" w:hAnsi="Cambria" w:cs="Calibri"/>
          <w:iCs/>
          <w:spacing w:val="-2"/>
          <w:sz w:val="24"/>
          <w:szCs w:val="24"/>
        </w:rPr>
        <w:t>yt</w:t>
      </w:r>
      <w:r w:rsidRPr="00447BB3">
        <w:rPr>
          <w:rFonts w:ascii="Cambria" w:hAnsi="Cambria" w:cs="Calibri"/>
          <w:iCs/>
          <w:sz w:val="24"/>
          <w:szCs w:val="24"/>
        </w:rPr>
        <w:t>er</w:t>
      </w:r>
      <w:r w:rsidRPr="00447BB3">
        <w:rPr>
          <w:rFonts w:ascii="Cambria" w:hAnsi="Cambria" w:cs="Calibri"/>
          <w:iCs/>
          <w:w w:val="101"/>
          <w:sz w:val="24"/>
          <w:szCs w:val="24"/>
        </w:rPr>
        <w:t>i</w:t>
      </w:r>
      <w:r w:rsidRPr="00447BB3">
        <w:rPr>
          <w:rFonts w:ascii="Cambria" w:hAnsi="Cambria" w:cs="Calibri"/>
          <w:iCs/>
          <w:sz w:val="24"/>
          <w:szCs w:val="24"/>
        </w:rPr>
        <w:t>ów oceny ofert</w:t>
      </w:r>
      <w:r w:rsidRPr="00447BB3">
        <w:rPr>
          <w:rFonts w:ascii="Cambria" w:hAnsi="Cambria" w:cs="Calibri"/>
          <w:iCs/>
          <w:spacing w:val="88"/>
          <w:sz w:val="24"/>
          <w:szCs w:val="24"/>
        </w:rPr>
        <w:t xml:space="preserve"> </w:t>
      </w:r>
      <w:r w:rsidRPr="00447BB3">
        <w:rPr>
          <w:rFonts w:ascii="Cambria" w:hAnsi="Cambria" w:cs="Calibri"/>
          <w:iCs/>
          <w:sz w:val="24"/>
          <w:szCs w:val="24"/>
        </w:rPr>
        <w:t>będ</w:t>
      </w:r>
      <w:r w:rsidRPr="00447BB3">
        <w:rPr>
          <w:rFonts w:ascii="Cambria" w:hAnsi="Cambria" w:cs="Calibri"/>
          <w:iCs/>
          <w:spacing w:val="-1"/>
          <w:sz w:val="24"/>
          <w:szCs w:val="24"/>
        </w:rPr>
        <w:t>z</w:t>
      </w:r>
      <w:r w:rsidRPr="00447BB3">
        <w:rPr>
          <w:rFonts w:ascii="Cambria" w:hAnsi="Cambria" w:cs="Calibri"/>
          <w:iCs/>
          <w:w w:val="101"/>
          <w:sz w:val="24"/>
          <w:szCs w:val="24"/>
        </w:rPr>
        <w:t>i</w:t>
      </w:r>
      <w:r w:rsidRPr="00447BB3">
        <w:rPr>
          <w:rFonts w:ascii="Cambria" w:hAnsi="Cambria" w:cs="Calibri"/>
          <w:iCs/>
          <w:sz w:val="24"/>
          <w:szCs w:val="24"/>
        </w:rPr>
        <w:t>e</w:t>
      </w:r>
      <w:r w:rsidRPr="00447BB3">
        <w:rPr>
          <w:rFonts w:ascii="Cambria" w:hAnsi="Cambria" w:cs="Calibri"/>
          <w:iCs/>
          <w:spacing w:val="16"/>
          <w:sz w:val="24"/>
          <w:szCs w:val="24"/>
        </w:rPr>
        <w:t xml:space="preserve"> </w:t>
      </w:r>
      <w:r w:rsidRPr="00447BB3">
        <w:rPr>
          <w:rFonts w:ascii="Cambria" w:hAnsi="Cambria" w:cs="Calibri"/>
          <w:iCs/>
          <w:sz w:val="24"/>
          <w:szCs w:val="24"/>
        </w:rPr>
        <w:t>s</w:t>
      </w:r>
      <w:r w:rsidRPr="00447BB3">
        <w:rPr>
          <w:rFonts w:ascii="Cambria" w:hAnsi="Cambria" w:cs="Calibri"/>
          <w:iCs/>
          <w:spacing w:val="1"/>
          <w:sz w:val="24"/>
          <w:szCs w:val="24"/>
        </w:rPr>
        <w:t>t</w:t>
      </w:r>
      <w:r w:rsidRPr="00447BB3">
        <w:rPr>
          <w:rFonts w:ascii="Cambria" w:hAnsi="Cambria" w:cs="Calibri"/>
          <w:iCs/>
          <w:sz w:val="24"/>
          <w:szCs w:val="24"/>
        </w:rPr>
        <w:t>a</w:t>
      </w:r>
      <w:r w:rsidRPr="00447BB3">
        <w:rPr>
          <w:rFonts w:ascii="Cambria" w:hAnsi="Cambria" w:cs="Calibri"/>
          <w:iCs/>
          <w:spacing w:val="-1"/>
          <w:sz w:val="24"/>
          <w:szCs w:val="24"/>
        </w:rPr>
        <w:t>n</w:t>
      </w:r>
      <w:r w:rsidRPr="00447BB3">
        <w:rPr>
          <w:rFonts w:ascii="Cambria" w:hAnsi="Cambria" w:cs="Calibri"/>
          <w:iCs/>
          <w:sz w:val="24"/>
          <w:szCs w:val="24"/>
        </w:rPr>
        <w:t>ow</w:t>
      </w:r>
      <w:r w:rsidRPr="00447BB3">
        <w:rPr>
          <w:rFonts w:ascii="Cambria" w:hAnsi="Cambria" w:cs="Calibri"/>
          <w:iCs/>
          <w:w w:val="101"/>
          <w:sz w:val="24"/>
          <w:szCs w:val="24"/>
        </w:rPr>
        <w:t>ił</w:t>
      </w:r>
      <w:r w:rsidRPr="00447BB3">
        <w:rPr>
          <w:rFonts w:ascii="Cambria" w:hAnsi="Cambria" w:cs="Calibri"/>
          <w:iCs/>
          <w:spacing w:val="19"/>
          <w:sz w:val="24"/>
          <w:szCs w:val="24"/>
        </w:rPr>
        <w:t xml:space="preserve"> </w:t>
      </w:r>
      <w:r w:rsidRPr="00447BB3">
        <w:rPr>
          <w:rFonts w:ascii="Cambria" w:hAnsi="Cambria" w:cs="Calibri"/>
          <w:iCs/>
          <w:spacing w:val="-2"/>
          <w:sz w:val="24"/>
          <w:szCs w:val="24"/>
        </w:rPr>
        <w:t>pr</w:t>
      </w:r>
      <w:r w:rsidRPr="00447BB3">
        <w:rPr>
          <w:rFonts w:ascii="Cambria" w:hAnsi="Cambria" w:cs="Calibri"/>
          <w:iCs/>
          <w:spacing w:val="-1"/>
          <w:sz w:val="24"/>
          <w:szCs w:val="24"/>
        </w:rPr>
        <w:t>z</w:t>
      </w:r>
      <w:r w:rsidRPr="00447BB3">
        <w:rPr>
          <w:rFonts w:ascii="Cambria" w:hAnsi="Cambria" w:cs="Calibri"/>
          <w:iCs/>
          <w:sz w:val="24"/>
          <w:szCs w:val="24"/>
        </w:rPr>
        <w:t>ed</w:t>
      </w:r>
      <w:r w:rsidRPr="00447BB3">
        <w:rPr>
          <w:rFonts w:ascii="Cambria" w:hAnsi="Cambria" w:cs="Calibri"/>
          <w:iCs/>
          <w:w w:val="101"/>
          <w:sz w:val="24"/>
          <w:szCs w:val="24"/>
        </w:rPr>
        <w:t>ł</w:t>
      </w:r>
      <w:r w:rsidRPr="00447BB3">
        <w:rPr>
          <w:rFonts w:ascii="Cambria" w:hAnsi="Cambria" w:cs="Calibri"/>
          <w:iCs/>
          <w:sz w:val="24"/>
          <w:szCs w:val="24"/>
        </w:rPr>
        <w:t>o</w:t>
      </w:r>
      <w:r w:rsidRPr="00447BB3">
        <w:rPr>
          <w:rFonts w:ascii="Cambria" w:hAnsi="Cambria" w:cs="Calibri"/>
          <w:iCs/>
          <w:spacing w:val="-1"/>
          <w:sz w:val="24"/>
          <w:szCs w:val="24"/>
        </w:rPr>
        <w:t>ż</w:t>
      </w:r>
      <w:r w:rsidRPr="00447BB3">
        <w:rPr>
          <w:rFonts w:ascii="Cambria" w:hAnsi="Cambria" w:cs="Calibri"/>
          <w:iCs/>
          <w:sz w:val="24"/>
          <w:szCs w:val="24"/>
        </w:rPr>
        <w:t>o</w:t>
      </w:r>
      <w:r w:rsidRPr="00447BB3">
        <w:rPr>
          <w:rFonts w:ascii="Cambria" w:hAnsi="Cambria" w:cs="Calibri"/>
          <w:iCs/>
          <w:spacing w:val="-1"/>
          <w:sz w:val="24"/>
          <w:szCs w:val="24"/>
        </w:rPr>
        <w:t>n</w:t>
      </w:r>
      <w:r w:rsidRPr="00447BB3">
        <w:rPr>
          <w:rFonts w:ascii="Cambria" w:hAnsi="Cambria" w:cs="Calibri"/>
          <w:iCs/>
          <w:sz w:val="24"/>
          <w:szCs w:val="24"/>
        </w:rPr>
        <w:t>y</w:t>
      </w:r>
      <w:r w:rsidRPr="00447BB3">
        <w:rPr>
          <w:rFonts w:ascii="Cambria" w:hAnsi="Cambria" w:cs="Calibri"/>
          <w:iCs/>
          <w:spacing w:val="18"/>
          <w:sz w:val="24"/>
          <w:szCs w:val="24"/>
        </w:rPr>
        <w:t xml:space="preserve"> </w:t>
      </w:r>
      <w:r w:rsidRPr="00447BB3">
        <w:rPr>
          <w:rFonts w:ascii="Cambria" w:hAnsi="Cambria" w:cs="Calibri"/>
          <w:iCs/>
          <w:sz w:val="24"/>
          <w:szCs w:val="24"/>
        </w:rPr>
        <w:t>p</w:t>
      </w:r>
      <w:r w:rsidRPr="00447BB3">
        <w:rPr>
          <w:rFonts w:ascii="Cambria" w:hAnsi="Cambria" w:cs="Calibri"/>
          <w:iCs/>
          <w:spacing w:val="1"/>
          <w:sz w:val="24"/>
          <w:szCs w:val="24"/>
        </w:rPr>
        <w:t>r</w:t>
      </w:r>
      <w:r w:rsidRPr="00447BB3">
        <w:rPr>
          <w:rFonts w:ascii="Cambria" w:hAnsi="Cambria" w:cs="Calibri"/>
          <w:iCs/>
          <w:sz w:val="24"/>
          <w:szCs w:val="24"/>
        </w:rPr>
        <w:t>zez</w:t>
      </w:r>
      <w:r w:rsidRPr="00447BB3">
        <w:rPr>
          <w:rFonts w:ascii="Cambria" w:hAnsi="Cambria" w:cs="Calibri"/>
          <w:iCs/>
          <w:spacing w:val="23"/>
          <w:sz w:val="24"/>
          <w:szCs w:val="24"/>
        </w:rPr>
        <w:t xml:space="preserve"> </w:t>
      </w:r>
      <w:r w:rsidRPr="00447BB3">
        <w:rPr>
          <w:rFonts w:ascii="Cambria" w:hAnsi="Cambria" w:cs="Calibri"/>
          <w:iCs/>
          <w:sz w:val="24"/>
          <w:szCs w:val="24"/>
        </w:rPr>
        <w:t>Wykon</w:t>
      </w:r>
      <w:r w:rsidRPr="00447BB3">
        <w:rPr>
          <w:rFonts w:ascii="Cambria" w:hAnsi="Cambria" w:cs="Calibri"/>
          <w:iCs/>
          <w:spacing w:val="-1"/>
          <w:sz w:val="24"/>
          <w:szCs w:val="24"/>
        </w:rPr>
        <w:t>a</w:t>
      </w:r>
      <w:r w:rsidRPr="00447BB3">
        <w:rPr>
          <w:rFonts w:ascii="Cambria" w:hAnsi="Cambria" w:cs="Calibri"/>
          <w:iCs/>
          <w:spacing w:val="-2"/>
          <w:sz w:val="24"/>
          <w:szCs w:val="24"/>
        </w:rPr>
        <w:t>w</w:t>
      </w:r>
      <w:r w:rsidRPr="00447BB3">
        <w:rPr>
          <w:rFonts w:ascii="Cambria" w:hAnsi="Cambria" w:cs="Calibri"/>
          <w:iCs/>
          <w:sz w:val="24"/>
          <w:szCs w:val="24"/>
        </w:rPr>
        <w:t>cę</w:t>
      </w:r>
      <w:r w:rsidRPr="00447BB3">
        <w:rPr>
          <w:rFonts w:ascii="Cambria" w:hAnsi="Cambria" w:cs="Calibri"/>
          <w:sz w:val="24"/>
          <w:szCs w:val="24"/>
        </w:rPr>
        <w:t xml:space="preserve"> </w:t>
      </w:r>
      <w:r w:rsidRPr="00447BB3">
        <w:rPr>
          <w:rFonts w:ascii="Cambria" w:hAnsi="Cambria" w:cs="Calibri"/>
          <w:iCs/>
          <w:sz w:val="24"/>
          <w:szCs w:val="24"/>
        </w:rPr>
        <w:t>F</w:t>
      </w:r>
      <w:r w:rsidRPr="00447BB3">
        <w:rPr>
          <w:rFonts w:ascii="Cambria" w:hAnsi="Cambria" w:cs="Calibri"/>
          <w:iCs/>
          <w:spacing w:val="-2"/>
          <w:sz w:val="24"/>
          <w:szCs w:val="24"/>
        </w:rPr>
        <w:t>o</w:t>
      </w:r>
      <w:r w:rsidRPr="00447BB3">
        <w:rPr>
          <w:rFonts w:ascii="Cambria" w:hAnsi="Cambria" w:cs="Calibri"/>
          <w:iCs/>
          <w:sz w:val="24"/>
          <w:szCs w:val="24"/>
        </w:rPr>
        <w:t>rmu</w:t>
      </w:r>
      <w:r w:rsidRPr="00447BB3">
        <w:rPr>
          <w:rFonts w:ascii="Cambria" w:hAnsi="Cambria" w:cs="Calibri"/>
          <w:iCs/>
          <w:w w:val="101"/>
          <w:sz w:val="24"/>
          <w:szCs w:val="24"/>
        </w:rPr>
        <w:t>l</w:t>
      </w:r>
      <w:r w:rsidRPr="00447BB3">
        <w:rPr>
          <w:rFonts w:ascii="Cambria" w:hAnsi="Cambria" w:cs="Calibri"/>
          <w:iCs/>
          <w:sz w:val="24"/>
          <w:szCs w:val="24"/>
        </w:rPr>
        <w:t>arz</w:t>
      </w:r>
      <w:r w:rsidRPr="00447BB3">
        <w:rPr>
          <w:rFonts w:ascii="Cambria" w:hAnsi="Cambria" w:cs="Calibri"/>
          <w:iCs/>
          <w:spacing w:val="82"/>
          <w:sz w:val="24"/>
          <w:szCs w:val="24"/>
        </w:rPr>
        <w:t xml:space="preserve"> </w:t>
      </w:r>
      <w:r w:rsidRPr="00447BB3">
        <w:rPr>
          <w:rFonts w:ascii="Cambria" w:hAnsi="Cambria" w:cs="Calibri"/>
          <w:iCs/>
          <w:sz w:val="24"/>
          <w:szCs w:val="24"/>
        </w:rPr>
        <w:t>Of</w:t>
      </w:r>
      <w:r w:rsidRPr="00447BB3">
        <w:rPr>
          <w:rFonts w:ascii="Cambria" w:hAnsi="Cambria" w:cs="Calibri"/>
          <w:iCs/>
          <w:spacing w:val="-2"/>
          <w:sz w:val="24"/>
          <w:szCs w:val="24"/>
        </w:rPr>
        <w:t>e</w:t>
      </w:r>
      <w:r w:rsidRPr="00447BB3">
        <w:rPr>
          <w:rFonts w:ascii="Cambria" w:hAnsi="Cambria" w:cs="Calibri"/>
          <w:iCs/>
          <w:sz w:val="24"/>
          <w:szCs w:val="24"/>
        </w:rPr>
        <w:t>rtow</w:t>
      </w:r>
      <w:r w:rsidRPr="00447BB3">
        <w:rPr>
          <w:rFonts w:ascii="Cambria" w:hAnsi="Cambria" w:cs="Calibri"/>
          <w:iCs/>
          <w:spacing w:val="-2"/>
          <w:sz w:val="24"/>
          <w:szCs w:val="24"/>
        </w:rPr>
        <w:t>y</w:t>
      </w:r>
      <w:r w:rsidRPr="00447BB3">
        <w:rPr>
          <w:rFonts w:ascii="Cambria" w:hAnsi="Cambria" w:cs="Calibri"/>
          <w:iCs/>
          <w:spacing w:val="82"/>
          <w:sz w:val="24"/>
          <w:szCs w:val="24"/>
        </w:rPr>
        <w:t xml:space="preserve"> </w:t>
      </w:r>
      <w:r w:rsidRPr="00447BB3">
        <w:rPr>
          <w:rFonts w:ascii="Cambria" w:hAnsi="Cambria" w:cs="Calibri"/>
          <w:iCs/>
          <w:sz w:val="24"/>
          <w:szCs w:val="24"/>
        </w:rPr>
        <w:t>stanowiący Za</w:t>
      </w:r>
      <w:r w:rsidRPr="00447BB3">
        <w:rPr>
          <w:rFonts w:ascii="Cambria" w:hAnsi="Cambria" w:cs="Calibri"/>
          <w:iCs/>
          <w:w w:val="101"/>
          <w:sz w:val="24"/>
          <w:szCs w:val="24"/>
        </w:rPr>
        <w:t>ł</w:t>
      </w:r>
      <w:r w:rsidRPr="00447BB3">
        <w:rPr>
          <w:rFonts w:ascii="Cambria" w:hAnsi="Cambria" w:cs="Calibri"/>
          <w:iCs/>
          <w:spacing w:val="-2"/>
          <w:sz w:val="24"/>
          <w:szCs w:val="24"/>
        </w:rPr>
        <w:t>ą</w:t>
      </w:r>
      <w:r w:rsidRPr="00447BB3">
        <w:rPr>
          <w:rFonts w:ascii="Cambria" w:hAnsi="Cambria" w:cs="Calibri"/>
          <w:iCs/>
          <w:sz w:val="24"/>
          <w:szCs w:val="24"/>
        </w:rPr>
        <w:t>c</w:t>
      </w:r>
      <w:r w:rsidRPr="00447BB3">
        <w:rPr>
          <w:rFonts w:ascii="Cambria" w:hAnsi="Cambria" w:cs="Calibri"/>
          <w:iCs/>
          <w:spacing w:val="-2"/>
          <w:sz w:val="24"/>
          <w:szCs w:val="24"/>
        </w:rPr>
        <w:t>z</w:t>
      </w:r>
      <w:r w:rsidRPr="00447BB3">
        <w:rPr>
          <w:rFonts w:ascii="Cambria" w:hAnsi="Cambria" w:cs="Calibri"/>
          <w:iCs/>
          <w:spacing w:val="-1"/>
          <w:sz w:val="24"/>
          <w:szCs w:val="24"/>
        </w:rPr>
        <w:t>n</w:t>
      </w:r>
      <w:r w:rsidRPr="00447BB3">
        <w:rPr>
          <w:rFonts w:ascii="Cambria" w:hAnsi="Cambria" w:cs="Calibri"/>
          <w:iCs/>
          <w:w w:val="101"/>
          <w:sz w:val="24"/>
          <w:szCs w:val="24"/>
        </w:rPr>
        <w:t>i</w:t>
      </w:r>
      <w:r w:rsidRPr="00447BB3">
        <w:rPr>
          <w:rFonts w:ascii="Cambria" w:hAnsi="Cambria" w:cs="Calibri"/>
          <w:iCs/>
          <w:sz w:val="24"/>
          <w:szCs w:val="24"/>
        </w:rPr>
        <w:t>k</w:t>
      </w:r>
      <w:r w:rsidRPr="00447BB3">
        <w:rPr>
          <w:rFonts w:ascii="Cambria" w:hAnsi="Cambria" w:cs="Calibri"/>
          <w:iCs/>
          <w:spacing w:val="81"/>
          <w:sz w:val="24"/>
          <w:szCs w:val="24"/>
        </w:rPr>
        <w:t xml:space="preserve"> </w:t>
      </w:r>
      <w:r w:rsidRPr="00447BB3">
        <w:rPr>
          <w:rFonts w:ascii="Cambria" w:hAnsi="Cambria" w:cs="Calibri"/>
          <w:iCs/>
          <w:sz w:val="24"/>
          <w:szCs w:val="24"/>
        </w:rPr>
        <w:t>nr</w:t>
      </w:r>
      <w:r w:rsidRPr="00447BB3">
        <w:rPr>
          <w:rFonts w:ascii="Cambria" w:hAnsi="Cambria" w:cs="Calibri"/>
          <w:iCs/>
          <w:spacing w:val="82"/>
          <w:sz w:val="24"/>
          <w:szCs w:val="24"/>
        </w:rPr>
        <w:t xml:space="preserve"> </w:t>
      </w:r>
      <w:r w:rsidRPr="00447BB3">
        <w:rPr>
          <w:rFonts w:ascii="Cambria" w:hAnsi="Cambria" w:cs="Calibri"/>
          <w:iCs/>
          <w:sz w:val="24"/>
          <w:szCs w:val="24"/>
        </w:rPr>
        <w:t>1</w:t>
      </w:r>
      <w:r w:rsidRPr="00447BB3">
        <w:rPr>
          <w:rFonts w:ascii="Cambria" w:hAnsi="Cambria" w:cs="Calibri"/>
          <w:iCs/>
          <w:spacing w:val="81"/>
          <w:sz w:val="24"/>
          <w:szCs w:val="24"/>
        </w:rPr>
        <w:t xml:space="preserve"> </w:t>
      </w:r>
      <w:r w:rsidRPr="00447BB3">
        <w:rPr>
          <w:rFonts w:ascii="Cambria" w:hAnsi="Cambria" w:cs="Calibri"/>
          <w:iCs/>
          <w:sz w:val="24"/>
          <w:szCs w:val="24"/>
        </w:rPr>
        <w:t>do</w:t>
      </w:r>
      <w:r w:rsidRPr="00447BB3">
        <w:rPr>
          <w:rFonts w:ascii="Cambria" w:hAnsi="Cambria" w:cs="Calibri"/>
          <w:iCs/>
          <w:spacing w:val="81"/>
          <w:sz w:val="24"/>
          <w:szCs w:val="24"/>
        </w:rPr>
        <w:t xml:space="preserve"> </w:t>
      </w:r>
      <w:r w:rsidRPr="00447BB3">
        <w:rPr>
          <w:rFonts w:ascii="Cambria" w:hAnsi="Cambria" w:cs="Calibri"/>
          <w:iCs/>
          <w:sz w:val="24"/>
          <w:szCs w:val="24"/>
        </w:rPr>
        <w:t>Zapyta</w:t>
      </w:r>
      <w:r w:rsidRPr="00447BB3">
        <w:rPr>
          <w:rFonts w:ascii="Cambria" w:hAnsi="Cambria" w:cs="Calibri"/>
          <w:iCs/>
          <w:spacing w:val="-1"/>
          <w:sz w:val="24"/>
          <w:szCs w:val="24"/>
        </w:rPr>
        <w:t>n</w:t>
      </w:r>
      <w:r w:rsidRPr="00447BB3">
        <w:rPr>
          <w:rFonts w:ascii="Cambria" w:hAnsi="Cambria" w:cs="Calibri"/>
          <w:iCs/>
          <w:w w:val="101"/>
          <w:sz w:val="24"/>
          <w:szCs w:val="24"/>
        </w:rPr>
        <w:t>i</w:t>
      </w:r>
      <w:r w:rsidRPr="00447BB3">
        <w:rPr>
          <w:rFonts w:ascii="Cambria" w:hAnsi="Cambria" w:cs="Calibri"/>
          <w:iCs/>
          <w:sz w:val="24"/>
          <w:szCs w:val="24"/>
        </w:rPr>
        <w:t>a</w:t>
      </w:r>
      <w:r w:rsidRPr="00447BB3">
        <w:rPr>
          <w:rFonts w:ascii="Cambria" w:hAnsi="Cambria" w:cs="Calibri"/>
          <w:sz w:val="24"/>
          <w:szCs w:val="24"/>
        </w:rPr>
        <w:t xml:space="preserve"> </w:t>
      </w:r>
      <w:r w:rsidRPr="00447BB3">
        <w:rPr>
          <w:rFonts w:ascii="Cambria" w:hAnsi="Cambria" w:cs="Calibri"/>
          <w:iCs/>
          <w:sz w:val="24"/>
          <w:szCs w:val="24"/>
        </w:rPr>
        <w:t>Ofert</w:t>
      </w:r>
      <w:r w:rsidRPr="00447BB3">
        <w:rPr>
          <w:rFonts w:ascii="Cambria" w:hAnsi="Cambria" w:cs="Calibri"/>
          <w:iCs/>
          <w:spacing w:val="-1"/>
          <w:sz w:val="24"/>
          <w:szCs w:val="24"/>
        </w:rPr>
        <w:t>o</w:t>
      </w:r>
      <w:r w:rsidRPr="00447BB3">
        <w:rPr>
          <w:rFonts w:ascii="Cambria" w:hAnsi="Cambria" w:cs="Calibri"/>
          <w:iCs/>
          <w:sz w:val="24"/>
          <w:szCs w:val="24"/>
        </w:rPr>
        <w:t>wego</w:t>
      </w:r>
      <w:r w:rsidR="00D32A2E" w:rsidRPr="00447BB3">
        <w:rPr>
          <w:rFonts w:ascii="Cambria" w:eastAsia="Arial" w:hAnsi="Cambria"/>
          <w:sz w:val="24"/>
          <w:szCs w:val="24"/>
        </w:rPr>
        <w:t>.</w:t>
      </w:r>
    </w:p>
    <w:p w14:paraId="45146C51" w14:textId="77777777" w:rsidR="009E76CD" w:rsidRPr="00447BB3" w:rsidRDefault="009E76CD" w:rsidP="006274A5">
      <w:pPr>
        <w:tabs>
          <w:tab w:val="left" w:pos="1134"/>
        </w:tabs>
        <w:spacing w:after="0" w:line="288" w:lineRule="auto"/>
        <w:jc w:val="both"/>
        <w:rPr>
          <w:rFonts w:ascii="Cambria" w:hAnsi="Cambria"/>
          <w:sz w:val="24"/>
          <w:szCs w:val="24"/>
          <w:lang w:bidi="pl-PL"/>
        </w:rPr>
      </w:pPr>
    </w:p>
    <w:p w14:paraId="563B48D6" w14:textId="22FE24A4" w:rsidR="00A02EA6" w:rsidRPr="00447BB3" w:rsidRDefault="009E76CD" w:rsidP="006274A5">
      <w:pPr>
        <w:tabs>
          <w:tab w:val="left" w:pos="440"/>
        </w:tabs>
        <w:spacing w:after="0" w:line="288" w:lineRule="auto"/>
        <w:jc w:val="both"/>
        <w:rPr>
          <w:rFonts w:ascii="Cambria" w:eastAsia="Arial" w:hAnsi="Cambria"/>
          <w:b/>
          <w:sz w:val="24"/>
          <w:szCs w:val="24"/>
        </w:rPr>
      </w:pPr>
      <w:r w:rsidRPr="00447BB3">
        <w:rPr>
          <w:rFonts w:ascii="Cambria" w:hAnsi="Cambria"/>
          <w:sz w:val="24"/>
          <w:szCs w:val="24"/>
          <w:lang w:bidi="pl-PL"/>
        </w:rPr>
        <w:t xml:space="preserve">O wyborze najkorzystniejszej oferty zdecyduje największa ilość punktów uzyskanych przez Wykonawcę stanowiąca sumę punktów otrzymanych z poszczególnych kryteriów. </w:t>
      </w:r>
      <w:r w:rsidRPr="00447BB3">
        <w:rPr>
          <w:rFonts w:ascii="Cambria" w:eastAsia="Arial" w:hAnsi="Cambria"/>
          <w:sz w:val="24"/>
          <w:szCs w:val="24"/>
        </w:rPr>
        <w:t xml:space="preserve">Maksymalna liczba możliwych do przyznania punktów łącznie w ramach </w:t>
      </w:r>
      <w:r w:rsidR="003A580C">
        <w:rPr>
          <w:rFonts w:ascii="Cambria" w:eastAsia="Arial" w:hAnsi="Cambria"/>
          <w:sz w:val="24"/>
          <w:szCs w:val="24"/>
        </w:rPr>
        <w:t>wszystkich</w:t>
      </w:r>
      <w:r w:rsidRPr="00447BB3">
        <w:rPr>
          <w:rFonts w:ascii="Cambria" w:eastAsia="Arial" w:hAnsi="Cambria"/>
          <w:sz w:val="24"/>
          <w:szCs w:val="24"/>
        </w:rPr>
        <w:t xml:space="preserve"> kryteriów może wynieść 100 pkt.</w:t>
      </w:r>
    </w:p>
    <w:p w14:paraId="4D3BE04A" w14:textId="77777777" w:rsidR="00F36BF8" w:rsidRPr="00447BB3" w:rsidRDefault="00F36BF8" w:rsidP="006274A5">
      <w:pPr>
        <w:tabs>
          <w:tab w:val="left" w:pos="440"/>
        </w:tabs>
        <w:spacing w:after="0" w:line="288" w:lineRule="auto"/>
        <w:jc w:val="both"/>
        <w:rPr>
          <w:rFonts w:ascii="Cambria" w:eastAsia="Arial" w:hAnsi="Cambria"/>
          <w:b/>
          <w:sz w:val="24"/>
          <w:szCs w:val="24"/>
        </w:rPr>
      </w:pPr>
    </w:p>
    <w:p w14:paraId="2C99611E" w14:textId="77777777" w:rsidR="009E76CD" w:rsidRPr="00447BB3" w:rsidRDefault="009E76CD" w:rsidP="006274A5">
      <w:pPr>
        <w:pStyle w:val="Akapitzlist"/>
        <w:numPr>
          <w:ilvl w:val="0"/>
          <w:numId w:val="10"/>
        </w:numPr>
        <w:spacing w:after="0" w:line="288" w:lineRule="auto"/>
        <w:ind w:left="709"/>
        <w:contextualSpacing/>
        <w:jc w:val="both"/>
        <w:rPr>
          <w:rFonts w:ascii="Cambria" w:hAnsi="Cambria"/>
          <w:b/>
          <w:sz w:val="24"/>
          <w:szCs w:val="24"/>
        </w:rPr>
      </w:pPr>
      <w:r w:rsidRPr="00447BB3">
        <w:rPr>
          <w:rFonts w:ascii="Cambria" w:hAnsi="Cambria"/>
          <w:b/>
          <w:sz w:val="24"/>
          <w:szCs w:val="24"/>
        </w:rPr>
        <w:t xml:space="preserve">WADIUM </w:t>
      </w:r>
    </w:p>
    <w:p w14:paraId="132F7B97" w14:textId="77777777" w:rsidR="009E76CD" w:rsidRPr="00447BB3" w:rsidRDefault="009E76CD" w:rsidP="006274A5">
      <w:pPr>
        <w:pStyle w:val="Akapitzlist"/>
        <w:spacing w:after="0" w:line="288" w:lineRule="auto"/>
        <w:ind w:left="709"/>
        <w:jc w:val="both"/>
        <w:rPr>
          <w:rFonts w:ascii="Cambria" w:hAnsi="Cambria"/>
          <w:b/>
          <w:sz w:val="24"/>
          <w:szCs w:val="24"/>
        </w:rPr>
      </w:pPr>
    </w:p>
    <w:p w14:paraId="79F60933" w14:textId="6579E8AF" w:rsidR="00224DD9" w:rsidRPr="00447BB3" w:rsidRDefault="00224DD9" w:rsidP="006274A5">
      <w:pPr>
        <w:tabs>
          <w:tab w:val="left" w:pos="426"/>
        </w:tabs>
        <w:spacing w:after="0" w:line="288" w:lineRule="auto"/>
        <w:jc w:val="both"/>
        <w:rPr>
          <w:rFonts w:ascii="Cambria" w:hAnsi="Cambria" w:cs="Calibri"/>
          <w:bCs/>
          <w:sz w:val="24"/>
          <w:szCs w:val="24"/>
        </w:rPr>
      </w:pPr>
      <w:r w:rsidRPr="00447BB3">
        <w:rPr>
          <w:rFonts w:ascii="Cambria" w:hAnsi="Cambria" w:cs="Calibri"/>
          <w:bCs/>
          <w:sz w:val="24"/>
          <w:szCs w:val="24"/>
        </w:rPr>
        <w:t xml:space="preserve">Zamawiający </w:t>
      </w:r>
      <w:r w:rsidR="00B571F1" w:rsidRPr="00447BB3">
        <w:rPr>
          <w:rFonts w:ascii="Cambria" w:hAnsi="Cambria" w:cs="Calibri"/>
          <w:bCs/>
          <w:sz w:val="24"/>
          <w:szCs w:val="24"/>
        </w:rPr>
        <w:t xml:space="preserve">nie </w:t>
      </w:r>
      <w:r w:rsidRPr="00447BB3">
        <w:rPr>
          <w:rFonts w:ascii="Cambria" w:hAnsi="Cambria" w:cs="Calibri"/>
          <w:bCs/>
          <w:sz w:val="24"/>
          <w:szCs w:val="24"/>
        </w:rPr>
        <w:t>wymaga od Wykonawców wniesienia wadium.</w:t>
      </w:r>
    </w:p>
    <w:p w14:paraId="3571785D" w14:textId="77777777" w:rsidR="00105ECD" w:rsidRPr="00447BB3" w:rsidRDefault="00105ECD" w:rsidP="006274A5">
      <w:pPr>
        <w:tabs>
          <w:tab w:val="left" w:pos="284"/>
        </w:tabs>
        <w:spacing w:after="0" w:line="288" w:lineRule="auto"/>
        <w:jc w:val="both"/>
        <w:rPr>
          <w:rFonts w:ascii="Cambria" w:hAnsi="Cambria" w:cs="Calibri"/>
          <w:bCs/>
          <w:sz w:val="24"/>
          <w:szCs w:val="24"/>
        </w:rPr>
      </w:pPr>
    </w:p>
    <w:p w14:paraId="069A1DCA" w14:textId="1694943D" w:rsidR="009E76CD" w:rsidRPr="00447BB3" w:rsidRDefault="009E76CD" w:rsidP="006274A5">
      <w:pPr>
        <w:pStyle w:val="Akapitzlist"/>
        <w:numPr>
          <w:ilvl w:val="0"/>
          <w:numId w:val="10"/>
        </w:numPr>
        <w:tabs>
          <w:tab w:val="left" w:pos="707"/>
        </w:tabs>
        <w:spacing w:after="0" w:line="288" w:lineRule="auto"/>
        <w:ind w:left="709"/>
        <w:contextualSpacing/>
        <w:jc w:val="both"/>
        <w:rPr>
          <w:rFonts w:ascii="Cambria" w:eastAsia="Arial" w:hAnsi="Cambria" w:cs="Calibri"/>
          <w:b/>
          <w:sz w:val="24"/>
          <w:szCs w:val="24"/>
        </w:rPr>
      </w:pPr>
      <w:r w:rsidRPr="00447BB3">
        <w:rPr>
          <w:rFonts w:ascii="Cambria" w:eastAsia="Arial" w:hAnsi="Cambria" w:cs="Calibri"/>
          <w:b/>
          <w:sz w:val="24"/>
          <w:szCs w:val="24"/>
        </w:rPr>
        <w:t>SPOSÓB PRZYGOTOWANIA</w:t>
      </w:r>
      <w:r w:rsidR="008E0C26" w:rsidRPr="00447BB3">
        <w:rPr>
          <w:rFonts w:ascii="Cambria" w:eastAsia="Arial" w:hAnsi="Cambria" w:cs="Calibri"/>
          <w:b/>
          <w:sz w:val="24"/>
          <w:szCs w:val="24"/>
        </w:rPr>
        <w:t xml:space="preserve"> I SKŁADANIA</w:t>
      </w:r>
      <w:r w:rsidRPr="00447BB3">
        <w:rPr>
          <w:rFonts w:ascii="Cambria" w:eastAsia="Arial" w:hAnsi="Cambria" w:cs="Calibri"/>
          <w:b/>
          <w:sz w:val="24"/>
          <w:szCs w:val="24"/>
        </w:rPr>
        <w:t xml:space="preserve"> OFERTY</w:t>
      </w:r>
    </w:p>
    <w:p w14:paraId="61758CCC" w14:textId="77777777" w:rsidR="009E76CD" w:rsidRPr="00447BB3" w:rsidRDefault="009E76CD" w:rsidP="006274A5">
      <w:pPr>
        <w:tabs>
          <w:tab w:val="left" w:pos="707"/>
        </w:tabs>
        <w:spacing w:after="0" w:line="288" w:lineRule="auto"/>
        <w:jc w:val="both"/>
        <w:rPr>
          <w:rFonts w:ascii="Cambria" w:eastAsia="Arial" w:hAnsi="Cambria" w:cs="Calibri"/>
          <w:b/>
          <w:sz w:val="24"/>
          <w:szCs w:val="24"/>
        </w:rPr>
      </w:pPr>
    </w:p>
    <w:p w14:paraId="75A753B6" w14:textId="77777777" w:rsidR="009E76CD" w:rsidRPr="00447BB3" w:rsidRDefault="009E76CD" w:rsidP="006274A5">
      <w:pPr>
        <w:numPr>
          <w:ilvl w:val="2"/>
          <w:numId w:val="12"/>
        </w:numPr>
        <w:tabs>
          <w:tab w:val="left" w:pos="426"/>
        </w:tabs>
        <w:spacing w:after="0" w:line="288" w:lineRule="auto"/>
        <w:ind w:left="426" w:hanging="426"/>
        <w:jc w:val="both"/>
        <w:rPr>
          <w:rFonts w:ascii="Cambria" w:eastAsia="Arial" w:hAnsi="Cambria"/>
          <w:sz w:val="24"/>
          <w:szCs w:val="24"/>
        </w:rPr>
      </w:pPr>
      <w:r w:rsidRPr="00447BB3">
        <w:rPr>
          <w:rFonts w:ascii="Cambria" w:eastAsia="Arial" w:hAnsi="Cambria"/>
          <w:sz w:val="24"/>
          <w:szCs w:val="24"/>
        </w:rPr>
        <w:t>Oferta ze strony Wykonawcy musi spełniać wszystkie wymogi stawiane w zapytaniu ofertowym i być złożona na wzorze oferty dołączonym do niniejszego zapytania (Załącznik nr 1 do niniejszego Zapytania).</w:t>
      </w:r>
    </w:p>
    <w:p w14:paraId="2F4352A5" w14:textId="77805340" w:rsidR="009E76CD" w:rsidRPr="00447BB3" w:rsidRDefault="009E76CD" w:rsidP="006274A5">
      <w:pPr>
        <w:numPr>
          <w:ilvl w:val="2"/>
          <w:numId w:val="12"/>
        </w:numPr>
        <w:tabs>
          <w:tab w:val="left" w:pos="426"/>
        </w:tabs>
        <w:spacing w:after="0" w:line="288" w:lineRule="auto"/>
        <w:jc w:val="both"/>
        <w:rPr>
          <w:rFonts w:ascii="Cambria" w:eastAsia="Arial" w:hAnsi="Cambria"/>
          <w:sz w:val="24"/>
          <w:szCs w:val="24"/>
        </w:rPr>
      </w:pPr>
      <w:r w:rsidRPr="00447BB3">
        <w:rPr>
          <w:rFonts w:ascii="Cambria" w:eastAsia="Arial" w:hAnsi="Cambria"/>
          <w:sz w:val="24"/>
          <w:szCs w:val="24"/>
        </w:rPr>
        <w:t>Oferent ma obowiązek dołączenia do oferty:</w:t>
      </w:r>
    </w:p>
    <w:p w14:paraId="44C66293" w14:textId="77777777" w:rsidR="009E76CD" w:rsidRPr="00152A40" w:rsidRDefault="009E76CD" w:rsidP="00152A40">
      <w:pPr>
        <w:numPr>
          <w:ilvl w:val="4"/>
          <w:numId w:val="37"/>
        </w:numPr>
        <w:spacing w:after="0" w:line="288" w:lineRule="auto"/>
        <w:ind w:left="851"/>
        <w:jc w:val="both"/>
        <w:rPr>
          <w:rFonts w:ascii="Cambria" w:eastAsia="Arial" w:hAnsi="Cambria"/>
          <w:b/>
          <w:sz w:val="24"/>
          <w:szCs w:val="24"/>
        </w:rPr>
      </w:pPr>
      <w:r w:rsidRPr="00447BB3">
        <w:rPr>
          <w:rFonts w:ascii="Cambria" w:eastAsia="Arial" w:hAnsi="Cambria"/>
          <w:sz w:val="24"/>
          <w:szCs w:val="24"/>
        </w:rPr>
        <w:t>Formularza oświadczeń, stanowiącego Załącznik nr 2 do niniejszego zapytania ofertowego,</w:t>
      </w:r>
    </w:p>
    <w:p w14:paraId="6823CBEB" w14:textId="7518F72C" w:rsidR="00152A40" w:rsidRPr="00447BB3" w:rsidRDefault="00152A40" w:rsidP="00152A40">
      <w:pPr>
        <w:numPr>
          <w:ilvl w:val="4"/>
          <w:numId w:val="37"/>
        </w:numPr>
        <w:spacing w:after="0" w:line="288" w:lineRule="auto"/>
        <w:ind w:left="851"/>
        <w:jc w:val="both"/>
        <w:rPr>
          <w:rFonts w:ascii="Cambria" w:eastAsia="Arial" w:hAnsi="Cambria"/>
          <w:b/>
          <w:sz w:val="24"/>
          <w:szCs w:val="24"/>
        </w:rPr>
      </w:pPr>
      <w:r w:rsidRPr="007F696E">
        <w:rPr>
          <w:rFonts w:ascii="Cambria" w:eastAsia="Arial" w:hAnsi="Cambria"/>
          <w:sz w:val="24"/>
          <w:szCs w:val="24"/>
        </w:rPr>
        <w:lastRenderedPageBreak/>
        <w:t>wykazu kadry wyznaczonej do realizacji zamówienia stanowiącego Załącznik nr 3 do niniejszego Zapytania;</w:t>
      </w:r>
    </w:p>
    <w:p w14:paraId="09C08B0E" w14:textId="23CFB6EC" w:rsidR="009E76CD" w:rsidRPr="00447BB3" w:rsidRDefault="00E47B7A" w:rsidP="00152A40">
      <w:pPr>
        <w:numPr>
          <w:ilvl w:val="4"/>
          <w:numId w:val="37"/>
        </w:numPr>
        <w:spacing w:after="0" w:line="288" w:lineRule="auto"/>
        <w:ind w:left="851"/>
        <w:jc w:val="both"/>
        <w:rPr>
          <w:rFonts w:ascii="Cambria" w:eastAsia="Arial" w:hAnsi="Cambria"/>
          <w:b/>
          <w:sz w:val="24"/>
          <w:szCs w:val="24"/>
        </w:rPr>
      </w:pPr>
      <w:r w:rsidRPr="00447BB3">
        <w:rPr>
          <w:rFonts w:ascii="Cambria" w:eastAsia="Arial" w:hAnsi="Cambria"/>
          <w:sz w:val="24"/>
          <w:szCs w:val="24"/>
        </w:rPr>
        <w:t>pełnomocnictwa, ewentualnie innych dokumentó</w:t>
      </w:r>
      <w:r w:rsidRPr="00447BB3">
        <w:rPr>
          <w:rFonts w:ascii="Cambria" w:eastAsia="Arial" w:hAnsi="Cambria"/>
          <w:sz w:val="24"/>
          <w:szCs w:val="24"/>
        </w:rPr>
        <w:fldChar w:fldCharType="begin"/>
      </w:r>
      <w:r w:rsidRPr="00447BB3">
        <w:rPr>
          <w:rFonts w:ascii="Cambria" w:eastAsia="Arial" w:hAnsi="Cambria"/>
          <w:sz w:val="24"/>
          <w:szCs w:val="24"/>
        </w:rPr>
        <w:instrText xml:space="preserve"> LISTNUM </w:instrText>
      </w:r>
      <w:r w:rsidRPr="00447BB3">
        <w:rPr>
          <w:rFonts w:ascii="Cambria" w:eastAsia="Arial" w:hAnsi="Cambria"/>
          <w:sz w:val="24"/>
          <w:szCs w:val="24"/>
        </w:rPr>
        <w:fldChar w:fldCharType="end">
          <w:numberingChange w:id="4" w:author="Jan Krześkiewicz" w:date="2025-11-03T16:59:00Z" w:original=""/>
        </w:fldChar>
      </w:r>
      <w:r w:rsidRPr="00447BB3">
        <w:rPr>
          <w:rFonts w:ascii="Cambria" w:eastAsia="Arial" w:hAnsi="Cambria"/>
          <w:sz w:val="24"/>
          <w:szCs w:val="24"/>
        </w:rPr>
        <w:t>w wykazujących uprawnienie do reprezentacji Wykonawcy (jeśli dokumenty nie są podpisywane osobiście przez Wykonawcę, a uprawnienie do reprezentacji nie wynika z CEIDG lub rejestru przedsiębiorców KRS)</w:t>
      </w:r>
      <w:r w:rsidRPr="00447BB3">
        <w:rPr>
          <w:rFonts w:ascii="Cambria" w:eastAsia="Arial" w:hAnsi="Cambria" w:cs="Calibri Light"/>
          <w:sz w:val="24"/>
          <w:szCs w:val="24"/>
        </w:rPr>
        <w:t>,</w:t>
      </w:r>
    </w:p>
    <w:p w14:paraId="3CFC5BBA" w14:textId="562EE274" w:rsidR="00960BC9" w:rsidRPr="00447BB3" w:rsidRDefault="00960BC9" w:rsidP="00152A40">
      <w:pPr>
        <w:numPr>
          <w:ilvl w:val="4"/>
          <w:numId w:val="37"/>
        </w:numPr>
        <w:spacing w:after="0" w:line="288" w:lineRule="auto"/>
        <w:ind w:left="851"/>
        <w:jc w:val="both"/>
        <w:rPr>
          <w:rFonts w:ascii="Cambria" w:eastAsia="Arial" w:hAnsi="Cambria"/>
          <w:b/>
          <w:sz w:val="24"/>
          <w:szCs w:val="24"/>
        </w:rPr>
      </w:pPr>
      <w:r w:rsidRPr="00447BB3">
        <w:rPr>
          <w:rFonts w:ascii="Cambria" w:eastAsia="Arial" w:hAnsi="Cambria" w:cs="Calibri Light"/>
          <w:sz w:val="24"/>
          <w:szCs w:val="24"/>
        </w:rPr>
        <w:t>pełnomocnictwa (jeśli kilku Wykonawców wspólnie ubiega się o realizację zamówienia, a dokumenty nie są podpisywane przez każdego z Wykonawców wspólnie ubiegających się o realizację zamówienia);</w:t>
      </w:r>
    </w:p>
    <w:p w14:paraId="263D5D7C" w14:textId="64E27795" w:rsidR="009E76CD" w:rsidRPr="00447BB3" w:rsidRDefault="00105ECD" w:rsidP="00152A40">
      <w:pPr>
        <w:numPr>
          <w:ilvl w:val="4"/>
          <w:numId w:val="37"/>
        </w:numPr>
        <w:spacing w:after="0" w:line="288" w:lineRule="auto"/>
        <w:ind w:left="851"/>
        <w:jc w:val="both"/>
        <w:rPr>
          <w:rFonts w:ascii="Cambria" w:eastAsia="Arial" w:hAnsi="Cambria"/>
          <w:b/>
          <w:sz w:val="24"/>
          <w:szCs w:val="24"/>
        </w:rPr>
      </w:pPr>
      <w:r w:rsidRPr="00447BB3">
        <w:rPr>
          <w:rFonts w:ascii="Cambria" w:eastAsia="Arial" w:hAnsi="Cambria"/>
          <w:sz w:val="24"/>
          <w:szCs w:val="24"/>
        </w:rPr>
        <w:t>dokumentów opisanych w pkt IV.1.</w:t>
      </w:r>
      <w:r w:rsidR="00E06E99">
        <w:rPr>
          <w:rFonts w:ascii="Cambria" w:eastAsia="Arial" w:hAnsi="Cambria"/>
          <w:sz w:val="24"/>
          <w:szCs w:val="24"/>
        </w:rPr>
        <w:t xml:space="preserve"> i IV.4</w:t>
      </w:r>
      <w:r w:rsidRPr="00447BB3">
        <w:rPr>
          <w:rFonts w:ascii="Cambria" w:eastAsia="Arial" w:hAnsi="Cambria"/>
          <w:sz w:val="24"/>
          <w:szCs w:val="24"/>
        </w:rPr>
        <w:t xml:space="preserve"> niniejszego Zapytania Ofertowego potwierdzających spełnienie warunków udziału w postępowaniu</w:t>
      </w:r>
      <w:r w:rsidR="00E06E99">
        <w:rPr>
          <w:rFonts w:ascii="Cambria" w:eastAsia="Arial" w:hAnsi="Cambria"/>
          <w:sz w:val="24"/>
          <w:szCs w:val="24"/>
        </w:rPr>
        <w:t xml:space="preserve"> </w:t>
      </w:r>
      <w:r w:rsidR="00E06E99" w:rsidRPr="005C1D62">
        <w:rPr>
          <w:rFonts w:ascii="Cambria" w:eastAsia="Arial" w:hAnsi="Cambria"/>
          <w:sz w:val="24"/>
          <w:szCs w:val="24"/>
        </w:rPr>
        <w:t>(w zakresie w jakim dotyczy)</w:t>
      </w:r>
      <w:r w:rsidR="00A4416B" w:rsidRPr="00447BB3">
        <w:rPr>
          <w:rFonts w:ascii="Cambria" w:eastAsia="Arial" w:hAnsi="Cambria"/>
          <w:sz w:val="24"/>
          <w:szCs w:val="24"/>
        </w:rPr>
        <w:t>.</w:t>
      </w:r>
    </w:p>
    <w:p w14:paraId="3906F50E" w14:textId="650FF580" w:rsidR="00960BC9" w:rsidRPr="00447BB3" w:rsidRDefault="00960BC9" w:rsidP="006274A5">
      <w:pPr>
        <w:numPr>
          <w:ilvl w:val="2"/>
          <w:numId w:val="12"/>
        </w:numPr>
        <w:tabs>
          <w:tab w:val="left" w:pos="426"/>
        </w:tabs>
        <w:spacing w:after="0" w:line="288" w:lineRule="auto"/>
        <w:ind w:left="426" w:hanging="426"/>
        <w:jc w:val="both"/>
        <w:rPr>
          <w:rFonts w:ascii="Cambria" w:eastAsia="Arial" w:hAnsi="Cambria"/>
          <w:b/>
          <w:sz w:val="24"/>
          <w:szCs w:val="24"/>
        </w:rPr>
      </w:pPr>
      <w:r w:rsidRPr="00447BB3">
        <w:rPr>
          <w:rFonts w:ascii="Cambria" w:eastAsia="Arial" w:hAnsi="Cambria"/>
          <w:bCs/>
          <w:sz w:val="24"/>
          <w:szCs w:val="24"/>
        </w:rPr>
        <w:t>Kilku wykonawców może wspólnie ubiegać się o wykonanie zamówienia. W takiej sytuacji:</w:t>
      </w:r>
    </w:p>
    <w:p w14:paraId="4D49C1CE" w14:textId="311FE132" w:rsidR="00103854" w:rsidRPr="00447BB3" w:rsidRDefault="00103854" w:rsidP="00152A40">
      <w:pPr>
        <w:numPr>
          <w:ilvl w:val="3"/>
          <w:numId w:val="38"/>
        </w:numPr>
        <w:spacing w:after="0" w:line="288" w:lineRule="auto"/>
        <w:ind w:left="851"/>
        <w:jc w:val="both"/>
        <w:rPr>
          <w:rFonts w:ascii="Cambria" w:eastAsia="Arial" w:hAnsi="Cambria"/>
          <w:b/>
          <w:sz w:val="24"/>
          <w:szCs w:val="24"/>
        </w:rPr>
      </w:pPr>
      <w:r w:rsidRPr="00447BB3">
        <w:rPr>
          <w:rFonts w:ascii="Cambria" w:eastAsia="Arial" w:hAnsi="Cambria"/>
          <w:sz w:val="24"/>
          <w:szCs w:val="24"/>
        </w:rPr>
        <w:t xml:space="preserve">w ofercie (Formularzu ofertowym - Załączniku nr 1 do niniejszego Zapytania) należy wskazać </w:t>
      </w:r>
      <w:r w:rsidR="00560EE1" w:rsidRPr="00447BB3">
        <w:rPr>
          <w:rFonts w:ascii="Cambria" w:eastAsia="Arial" w:hAnsi="Cambria"/>
          <w:sz w:val="24"/>
          <w:szCs w:val="24"/>
        </w:rPr>
        <w:t>dane (</w:t>
      </w:r>
      <w:r w:rsidRPr="00447BB3">
        <w:rPr>
          <w:rFonts w:ascii="Cambria" w:eastAsia="Arial" w:hAnsi="Cambria"/>
          <w:sz w:val="24"/>
          <w:szCs w:val="24"/>
        </w:rPr>
        <w:t>nazwy/imiona i nazwiska</w:t>
      </w:r>
      <w:r w:rsidR="00560EE1" w:rsidRPr="00447BB3">
        <w:rPr>
          <w:rFonts w:ascii="Cambria" w:eastAsia="Arial" w:hAnsi="Cambria"/>
          <w:sz w:val="24"/>
          <w:szCs w:val="24"/>
        </w:rPr>
        <w:t xml:space="preserve"> oraz dane teleadresowe)</w:t>
      </w:r>
      <w:r w:rsidRPr="00447BB3">
        <w:rPr>
          <w:rFonts w:ascii="Cambria" w:eastAsia="Arial" w:hAnsi="Cambria"/>
          <w:sz w:val="24"/>
          <w:szCs w:val="24"/>
        </w:rPr>
        <w:t xml:space="preserve"> każdego z Wykonawców wspólnie ubiegających się o udzielenie zamówienia</w:t>
      </w:r>
      <w:r w:rsidR="00560EE1" w:rsidRPr="00447BB3">
        <w:rPr>
          <w:rFonts w:ascii="Cambria" w:eastAsia="Arial" w:hAnsi="Cambria"/>
          <w:sz w:val="24"/>
          <w:szCs w:val="24"/>
        </w:rPr>
        <w:t xml:space="preserve"> oraz Wykonawcę wyznaczonego do kontaktu</w:t>
      </w:r>
      <w:r w:rsidRPr="00447BB3">
        <w:rPr>
          <w:rFonts w:ascii="Cambria" w:eastAsia="Arial" w:hAnsi="Cambria"/>
          <w:sz w:val="24"/>
          <w:szCs w:val="24"/>
        </w:rPr>
        <w:t>;</w:t>
      </w:r>
    </w:p>
    <w:p w14:paraId="5FF8F099" w14:textId="77777777" w:rsidR="00103854" w:rsidRPr="00447BB3" w:rsidRDefault="00103854" w:rsidP="00152A40">
      <w:pPr>
        <w:numPr>
          <w:ilvl w:val="3"/>
          <w:numId w:val="38"/>
        </w:numPr>
        <w:spacing w:after="0" w:line="288" w:lineRule="auto"/>
        <w:ind w:left="851"/>
        <w:jc w:val="both"/>
        <w:rPr>
          <w:rFonts w:ascii="Cambria" w:eastAsia="Arial" w:hAnsi="Cambria"/>
          <w:b/>
          <w:sz w:val="24"/>
          <w:szCs w:val="24"/>
        </w:rPr>
      </w:pPr>
      <w:r w:rsidRPr="00447BB3">
        <w:rPr>
          <w:rFonts w:ascii="Cambria" w:eastAsia="Arial" w:hAnsi="Cambria"/>
          <w:bCs/>
          <w:sz w:val="24"/>
          <w:szCs w:val="24"/>
        </w:rPr>
        <w:t xml:space="preserve">oferta </w:t>
      </w:r>
      <w:r w:rsidR="00960BC9" w:rsidRPr="00447BB3">
        <w:rPr>
          <w:rFonts w:ascii="Cambria" w:eastAsia="Arial" w:hAnsi="Cambria"/>
          <w:bCs/>
          <w:sz w:val="24"/>
          <w:szCs w:val="24"/>
        </w:rPr>
        <w:t xml:space="preserve"> </w:t>
      </w:r>
      <w:r w:rsidRPr="00447BB3">
        <w:rPr>
          <w:rFonts w:ascii="Cambria" w:eastAsia="Arial" w:hAnsi="Cambria"/>
          <w:bCs/>
          <w:sz w:val="24"/>
          <w:szCs w:val="24"/>
        </w:rPr>
        <w:t xml:space="preserve">(Formularz ofertowy – Załącznik nr 1 do niniejszego Zapytania) oraz </w:t>
      </w:r>
      <w:r w:rsidRPr="00447BB3">
        <w:rPr>
          <w:rFonts w:ascii="Cambria" w:eastAsia="Arial" w:hAnsi="Cambria"/>
          <w:sz w:val="24"/>
          <w:szCs w:val="24"/>
        </w:rPr>
        <w:t>formularz oświadczeń stanowiący Załącznik nr 2 do niniejszego zapytania ofertowego</w:t>
      </w:r>
      <w:r w:rsidRPr="00447BB3">
        <w:rPr>
          <w:rFonts w:ascii="Cambria" w:eastAsia="Arial" w:hAnsi="Cambria"/>
          <w:bCs/>
          <w:sz w:val="24"/>
          <w:szCs w:val="24"/>
        </w:rPr>
        <w:t xml:space="preserve"> powinny być podpisane:</w:t>
      </w:r>
    </w:p>
    <w:p w14:paraId="4FC26563" w14:textId="7A37E4C1" w:rsidR="00103854" w:rsidRPr="00447BB3" w:rsidRDefault="00103854" w:rsidP="00152A40">
      <w:pPr>
        <w:numPr>
          <w:ilvl w:val="4"/>
          <w:numId w:val="12"/>
        </w:numPr>
        <w:spacing w:after="0" w:line="288" w:lineRule="auto"/>
        <w:ind w:left="1276" w:hanging="283"/>
        <w:jc w:val="both"/>
        <w:rPr>
          <w:rFonts w:ascii="Cambria" w:eastAsia="Arial" w:hAnsi="Cambria"/>
          <w:bCs/>
          <w:sz w:val="24"/>
          <w:szCs w:val="24"/>
        </w:rPr>
      </w:pPr>
      <w:r w:rsidRPr="00447BB3">
        <w:rPr>
          <w:rFonts w:ascii="Cambria" w:eastAsia="Arial" w:hAnsi="Cambria"/>
          <w:bCs/>
          <w:sz w:val="24"/>
          <w:szCs w:val="24"/>
        </w:rPr>
        <w:t>przez każdego z Wykonawców wspólnie ubiegających się o udzielenie zamówienia,</w:t>
      </w:r>
    </w:p>
    <w:p w14:paraId="7D109420" w14:textId="04CAB270" w:rsidR="002645EA" w:rsidRDefault="00103854" w:rsidP="00152A40">
      <w:pPr>
        <w:numPr>
          <w:ilvl w:val="4"/>
          <w:numId w:val="12"/>
        </w:numPr>
        <w:spacing w:after="0" w:line="288" w:lineRule="auto"/>
        <w:ind w:left="1276" w:hanging="283"/>
        <w:jc w:val="both"/>
        <w:rPr>
          <w:rFonts w:ascii="Cambria" w:eastAsia="Arial" w:hAnsi="Cambria"/>
          <w:bCs/>
          <w:sz w:val="24"/>
          <w:szCs w:val="24"/>
        </w:rPr>
      </w:pPr>
      <w:r w:rsidRPr="00447BB3">
        <w:rPr>
          <w:rFonts w:ascii="Cambria" w:eastAsia="Arial" w:hAnsi="Cambria"/>
          <w:bCs/>
          <w:sz w:val="24"/>
          <w:szCs w:val="24"/>
        </w:rPr>
        <w:t xml:space="preserve">ewentualnie </w:t>
      </w:r>
      <w:r w:rsidR="00685627" w:rsidRPr="00447BB3">
        <w:rPr>
          <w:rFonts w:ascii="Cambria" w:eastAsia="Arial" w:hAnsi="Cambria"/>
          <w:bCs/>
          <w:sz w:val="24"/>
          <w:szCs w:val="24"/>
        </w:rPr>
        <w:t>przez</w:t>
      </w:r>
      <w:r w:rsidR="00DD2A64" w:rsidRPr="00447BB3">
        <w:rPr>
          <w:rFonts w:ascii="Cambria" w:eastAsia="Arial" w:hAnsi="Cambria"/>
          <w:bCs/>
          <w:sz w:val="24"/>
          <w:szCs w:val="24"/>
        </w:rPr>
        <w:t xml:space="preserve"> </w:t>
      </w:r>
      <w:r w:rsidRPr="00447BB3">
        <w:rPr>
          <w:rFonts w:ascii="Cambria" w:eastAsia="Arial" w:hAnsi="Cambria"/>
          <w:bCs/>
          <w:sz w:val="24"/>
          <w:szCs w:val="24"/>
        </w:rPr>
        <w:t>osobę</w:t>
      </w:r>
      <w:r w:rsidR="00685627" w:rsidRPr="00447BB3">
        <w:rPr>
          <w:rFonts w:ascii="Cambria" w:eastAsia="Arial" w:hAnsi="Cambria"/>
          <w:bCs/>
          <w:sz w:val="24"/>
          <w:szCs w:val="24"/>
        </w:rPr>
        <w:t>/</w:t>
      </w:r>
      <w:r w:rsidR="00560EE1" w:rsidRPr="00447BB3">
        <w:rPr>
          <w:rFonts w:ascii="Cambria" w:eastAsia="Arial" w:hAnsi="Cambria"/>
          <w:bCs/>
          <w:sz w:val="24"/>
          <w:szCs w:val="24"/>
        </w:rPr>
        <w:t>y</w:t>
      </w:r>
      <w:r w:rsidRPr="00447BB3">
        <w:rPr>
          <w:rFonts w:ascii="Cambria" w:eastAsia="Arial" w:hAnsi="Cambria"/>
          <w:bCs/>
          <w:sz w:val="24"/>
          <w:szCs w:val="24"/>
        </w:rPr>
        <w:t xml:space="preserve"> </w:t>
      </w:r>
      <w:r w:rsidR="00DD2A64" w:rsidRPr="00447BB3">
        <w:rPr>
          <w:rFonts w:ascii="Cambria" w:eastAsia="Arial" w:hAnsi="Cambria"/>
          <w:bCs/>
          <w:sz w:val="24"/>
          <w:szCs w:val="24"/>
        </w:rPr>
        <w:t>dysponując</w:t>
      </w:r>
      <w:r w:rsidR="00685627" w:rsidRPr="00447BB3">
        <w:rPr>
          <w:rFonts w:ascii="Cambria" w:eastAsia="Arial" w:hAnsi="Cambria"/>
          <w:bCs/>
          <w:sz w:val="24"/>
          <w:szCs w:val="24"/>
        </w:rPr>
        <w:t>ym/</w:t>
      </w:r>
      <w:r w:rsidR="00560EE1" w:rsidRPr="00447BB3">
        <w:rPr>
          <w:rFonts w:ascii="Cambria" w:eastAsia="Arial" w:hAnsi="Cambria"/>
          <w:bCs/>
          <w:sz w:val="24"/>
          <w:szCs w:val="24"/>
        </w:rPr>
        <w:t>e</w:t>
      </w:r>
      <w:r w:rsidR="00DD2A64" w:rsidRPr="00447BB3">
        <w:rPr>
          <w:rFonts w:ascii="Cambria" w:eastAsia="Arial" w:hAnsi="Cambria"/>
          <w:bCs/>
          <w:sz w:val="24"/>
          <w:szCs w:val="24"/>
        </w:rPr>
        <w:t xml:space="preserve"> stosownym</w:t>
      </w:r>
      <w:r w:rsidR="00685627" w:rsidRPr="00447BB3">
        <w:rPr>
          <w:rFonts w:ascii="Cambria" w:eastAsia="Arial" w:hAnsi="Cambria"/>
          <w:bCs/>
          <w:sz w:val="24"/>
          <w:szCs w:val="24"/>
        </w:rPr>
        <w:t>/i</w:t>
      </w:r>
      <w:r w:rsidR="00DD2A64" w:rsidRPr="00447BB3">
        <w:rPr>
          <w:rFonts w:ascii="Cambria" w:eastAsia="Arial" w:hAnsi="Cambria"/>
          <w:bCs/>
          <w:sz w:val="24"/>
          <w:szCs w:val="24"/>
        </w:rPr>
        <w:t xml:space="preserve"> pełnomocnictwem</w:t>
      </w:r>
      <w:r w:rsidR="00685627" w:rsidRPr="00447BB3">
        <w:rPr>
          <w:rFonts w:ascii="Cambria" w:eastAsia="Arial" w:hAnsi="Cambria"/>
          <w:bCs/>
          <w:sz w:val="24"/>
          <w:szCs w:val="24"/>
        </w:rPr>
        <w:t>/ami</w:t>
      </w:r>
      <w:r w:rsidR="00DD2A64" w:rsidRPr="00447BB3">
        <w:rPr>
          <w:rFonts w:ascii="Cambria" w:eastAsia="Arial" w:hAnsi="Cambria"/>
          <w:bCs/>
          <w:sz w:val="24"/>
          <w:szCs w:val="24"/>
        </w:rPr>
        <w:t xml:space="preserve"> – w takiej sytuacji do oferty należy również załączyć </w:t>
      </w:r>
      <w:r w:rsidR="00685627" w:rsidRPr="00447BB3">
        <w:rPr>
          <w:rFonts w:ascii="Cambria" w:eastAsia="Arial" w:hAnsi="Cambria"/>
          <w:bCs/>
          <w:sz w:val="24"/>
          <w:szCs w:val="24"/>
        </w:rPr>
        <w:t>takie pełnomocnictwo/pełnomocnictwa</w:t>
      </w:r>
      <w:r w:rsidR="00560EE1" w:rsidRPr="00447BB3">
        <w:rPr>
          <w:rFonts w:ascii="Cambria" w:eastAsia="Arial" w:hAnsi="Cambria"/>
          <w:bCs/>
          <w:sz w:val="24"/>
          <w:szCs w:val="24"/>
        </w:rPr>
        <w:t>;</w:t>
      </w:r>
    </w:p>
    <w:p w14:paraId="4F25551C" w14:textId="54EF5805" w:rsidR="008E0C26" w:rsidRPr="00447BB3" w:rsidRDefault="009E76CD" w:rsidP="006274A5">
      <w:pPr>
        <w:numPr>
          <w:ilvl w:val="2"/>
          <w:numId w:val="12"/>
        </w:numPr>
        <w:tabs>
          <w:tab w:val="left" w:pos="426"/>
        </w:tabs>
        <w:spacing w:after="0" w:line="288" w:lineRule="auto"/>
        <w:ind w:left="426" w:hanging="426"/>
        <w:jc w:val="both"/>
        <w:rPr>
          <w:rFonts w:ascii="Cambria" w:eastAsia="Arial" w:hAnsi="Cambria"/>
          <w:b/>
          <w:sz w:val="24"/>
          <w:szCs w:val="24"/>
        </w:rPr>
      </w:pPr>
      <w:r w:rsidRPr="00447BB3">
        <w:rPr>
          <w:rFonts w:ascii="Cambria" w:eastAsia="Arial" w:hAnsi="Cambria"/>
          <w:sz w:val="24"/>
          <w:szCs w:val="24"/>
        </w:rPr>
        <w:t xml:space="preserve">Oferta oraz wszystkie załączniki powinny być </w:t>
      </w:r>
      <w:r w:rsidR="008E0C26" w:rsidRPr="00447BB3">
        <w:rPr>
          <w:rFonts w:ascii="Cambria" w:eastAsia="Arial" w:hAnsi="Cambria"/>
          <w:sz w:val="24"/>
          <w:szCs w:val="24"/>
        </w:rPr>
        <w:t>sporządzone:</w:t>
      </w:r>
    </w:p>
    <w:p w14:paraId="39AA7897" w14:textId="5F7C4477" w:rsidR="008E0C26" w:rsidRPr="00447BB3" w:rsidRDefault="008E0C26" w:rsidP="00152A40">
      <w:pPr>
        <w:numPr>
          <w:ilvl w:val="3"/>
          <w:numId w:val="39"/>
        </w:numPr>
        <w:spacing w:after="0" w:line="288" w:lineRule="auto"/>
        <w:ind w:left="851"/>
        <w:jc w:val="both"/>
        <w:rPr>
          <w:rFonts w:ascii="Cambria" w:eastAsia="Arial" w:hAnsi="Cambria"/>
          <w:b/>
          <w:sz w:val="24"/>
          <w:szCs w:val="24"/>
        </w:rPr>
      </w:pPr>
      <w:r w:rsidRPr="00447BB3">
        <w:rPr>
          <w:rFonts w:ascii="Cambria" w:eastAsia="Arial" w:hAnsi="Cambria"/>
          <w:sz w:val="24"/>
          <w:szCs w:val="24"/>
        </w:rPr>
        <w:t xml:space="preserve">w formie </w:t>
      </w:r>
      <w:r w:rsidR="006829C0" w:rsidRPr="00447BB3">
        <w:rPr>
          <w:rFonts w:ascii="Cambria" w:eastAsia="Arial" w:hAnsi="Cambria"/>
          <w:sz w:val="24"/>
          <w:szCs w:val="24"/>
        </w:rPr>
        <w:t xml:space="preserve">zdjęcia/zdjęć lub </w:t>
      </w:r>
      <w:r w:rsidRPr="00447BB3">
        <w:rPr>
          <w:rFonts w:ascii="Cambria" w:eastAsia="Arial" w:hAnsi="Cambria"/>
          <w:sz w:val="24"/>
          <w:szCs w:val="24"/>
        </w:rPr>
        <w:t>skanu/skanów pisemn</w:t>
      </w:r>
      <w:r w:rsidR="004B4E28" w:rsidRPr="00447BB3">
        <w:rPr>
          <w:rFonts w:ascii="Cambria" w:eastAsia="Arial" w:hAnsi="Cambria"/>
          <w:sz w:val="24"/>
          <w:szCs w:val="24"/>
        </w:rPr>
        <w:t>ie</w:t>
      </w:r>
      <w:r w:rsidRPr="00447BB3">
        <w:rPr>
          <w:rFonts w:ascii="Cambria" w:eastAsia="Arial" w:hAnsi="Cambria"/>
          <w:sz w:val="24"/>
          <w:szCs w:val="24"/>
        </w:rPr>
        <w:t xml:space="preserve"> podpisanych dokumentów zapisanego/zapisanych w formacie nieedytowalnego pliku/plików (np. w formacie PDF);</w:t>
      </w:r>
    </w:p>
    <w:p w14:paraId="1B382E99" w14:textId="64F7508B" w:rsidR="009E76CD" w:rsidRPr="00447BB3" w:rsidRDefault="008E0C26" w:rsidP="00152A40">
      <w:pPr>
        <w:numPr>
          <w:ilvl w:val="3"/>
          <w:numId w:val="39"/>
        </w:numPr>
        <w:spacing w:after="0" w:line="288" w:lineRule="auto"/>
        <w:ind w:left="851"/>
        <w:jc w:val="both"/>
        <w:rPr>
          <w:rFonts w:ascii="Cambria" w:eastAsia="Arial" w:hAnsi="Cambria"/>
          <w:b/>
          <w:sz w:val="24"/>
          <w:szCs w:val="24"/>
        </w:rPr>
      </w:pPr>
      <w:r w:rsidRPr="00447BB3">
        <w:rPr>
          <w:rFonts w:ascii="Cambria" w:eastAsia="Arial" w:hAnsi="Cambria"/>
          <w:sz w:val="24"/>
          <w:szCs w:val="24"/>
        </w:rPr>
        <w:t>lub w formie nieedytowalnego pliku/plików (np. w formacie PDF) podpisanego/podpisanych podpisem zaufanym lub kwalifikowanym certyfikowanym podpisem elektronicznym</w:t>
      </w:r>
      <w:r w:rsidR="009E76CD" w:rsidRPr="00447BB3">
        <w:rPr>
          <w:rFonts w:ascii="Cambria" w:eastAsia="Arial" w:hAnsi="Cambria"/>
          <w:sz w:val="24"/>
          <w:szCs w:val="24"/>
        </w:rPr>
        <w:t>.</w:t>
      </w:r>
    </w:p>
    <w:p w14:paraId="5FB9CD4D" w14:textId="7028C4B6" w:rsidR="009E76CD" w:rsidRPr="000A4CB1" w:rsidRDefault="009E76CD" w:rsidP="006274A5">
      <w:pPr>
        <w:numPr>
          <w:ilvl w:val="2"/>
          <w:numId w:val="12"/>
        </w:numPr>
        <w:tabs>
          <w:tab w:val="left" w:pos="426"/>
        </w:tabs>
        <w:spacing w:after="0" w:line="288" w:lineRule="auto"/>
        <w:ind w:left="426" w:hanging="426"/>
        <w:jc w:val="both"/>
        <w:rPr>
          <w:rFonts w:ascii="Cambria" w:eastAsia="Arial" w:hAnsi="Cambria"/>
          <w:b/>
          <w:sz w:val="24"/>
          <w:szCs w:val="24"/>
        </w:rPr>
      </w:pPr>
      <w:r w:rsidRPr="00447BB3">
        <w:rPr>
          <w:rFonts w:ascii="Cambria" w:eastAsia="Arial" w:hAnsi="Cambria"/>
          <w:sz w:val="24"/>
          <w:szCs w:val="24"/>
        </w:rPr>
        <w:t xml:space="preserve">Oferty </w:t>
      </w:r>
      <w:r w:rsidR="004B4E28" w:rsidRPr="00447BB3">
        <w:rPr>
          <w:rFonts w:ascii="Cambria" w:eastAsia="Arial" w:hAnsi="Cambria"/>
          <w:sz w:val="24"/>
          <w:szCs w:val="24"/>
        </w:rPr>
        <w:t>mogą być składane wyłącznie drogą elektroniczną za pośrednictwem serwisu Baza Konkurencyjności (</w:t>
      </w:r>
      <w:hyperlink r:id="rId10" w:history="1">
        <w:r w:rsidR="000A4CB1" w:rsidRPr="00AD191A">
          <w:rPr>
            <w:rStyle w:val="Hipercze"/>
            <w:rFonts w:ascii="Cambria" w:hAnsi="Cambria"/>
            <w:sz w:val="24"/>
            <w:szCs w:val="24"/>
          </w:rPr>
          <w:t>https://bazakonkurencyjnosci.funduszeeuropejskie.gov.pl/</w:t>
        </w:r>
      </w:hyperlink>
      <w:r w:rsidR="004B4E28" w:rsidRPr="00447BB3">
        <w:rPr>
          <w:rFonts w:ascii="Cambria" w:hAnsi="Cambria"/>
          <w:sz w:val="24"/>
          <w:szCs w:val="24"/>
        </w:rPr>
        <w:t>).</w:t>
      </w:r>
    </w:p>
    <w:p w14:paraId="1F0E6DA6" w14:textId="4DAC0B49" w:rsidR="004B4E28" w:rsidRPr="000A4CB1" w:rsidRDefault="004B4E28" w:rsidP="000A4CB1">
      <w:pPr>
        <w:numPr>
          <w:ilvl w:val="2"/>
          <w:numId w:val="12"/>
        </w:numPr>
        <w:tabs>
          <w:tab w:val="left" w:pos="426"/>
        </w:tabs>
        <w:spacing w:after="0" w:line="288" w:lineRule="auto"/>
        <w:ind w:left="426" w:hanging="426"/>
        <w:jc w:val="both"/>
        <w:rPr>
          <w:rFonts w:ascii="Cambria" w:eastAsia="Arial" w:hAnsi="Cambria"/>
          <w:b/>
          <w:sz w:val="24"/>
          <w:szCs w:val="24"/>
        </w:rPr>
      </w:pPr>
      <w:r w:rsidRPr="000A4CB1">
        <w:rPr>
          <w:rFonts w:ascii="Cambria" w:hAnsi="Cambria"/>
          <w:sz w:val="24"/>
          <w:szCs w:val="24"/>
        </w:rPr>
        <w:t xml:space="preserve">Termin złożenia oferty: </w:t>
      </w:r>
      <w:r w:rsidRPr="00707B1F">
        <w:rPr>
          <w:rFonts w:ascii="Cambria" w:hAnsi="Cambria"/>
          <w:sz w:val="24"/>
          <w:szCs w:val="24"/>
        </w:rPr>
        <w:t xml:space="preserve">do godz. 23:59:59 </w:t>
      </w:r>
      <w:r w:rsidR="000A4CB1" w:rsidRPr="00707B1F">
        <w:rPr>
          <w:rFonts w:ascii="Cambria" w:hAnsi="Cambria"/>
          <w:sz w:val="24"/>
          <w:szCs w:val="24"/>
        </w:rPr>
        <w:t xml:space="preserve">dnia </w:t>
      </w:r>
      <w:r w:rsidR="00707B1F" w:rsidRPr="00707B1F">
        <w:rPr>
          <w:rFonts w:ascii="Cambria" w:hAnsi="Cambria"/>
          <w:sz w:val="24"/>
          <w:szCs w:val="24"/>
        </w:rPr>
        <w:t>03.02.2026</w:t>
      </w:r>
      <w:r w:rsidR="00BF0FB5" w:rsidRPr="00707B1F">
        <w:rPr>
          <w:rFonts w:ascii="Cambria" w:hAnsi="Cambria"/>
          <w:sz w:val="24"/>
          <w:szCs w:val="24"/>
        </w:rPr>
        <w:t xml:space="preserve"> </w:t>
      </w:r>
      <w:r w:rsidR="000A4CB1" w:rsidRPr="000A4CB1">
        <w:rPr>
          <w:rFonts w:ascii="Cambria" w:hAnsi="Cambria"/>
          <w:sz w:val="24"/>
          <w:szCs w:val="24"/>
        </w:rPr>
        <w:t xml:space="preserve">r. </w:t>
      </w:r>
      <w:r w:rsidR="00BF0FB5" w:rsidRPr="000A4CB1">
        <w:rPr>
          <w:rFonts w:ascii="Cambria" w:hAnsi="Cambria"/>
          <w:sz w:val="24"/>
          <w:szCs w:val="24"/>
        </w:rPr>
        <w:t>O terminie złożenia oferty decyduje data złożenia oferty za pośrednictwem serwisu Baza Konkurencyjności.</w:t>
      </w:r>
    </w:p>
    <w:p w14:paraId="7605F709" w14:textId="4AC267A1" w:rsidR="009E76CD" w:rsidRPr="00447BB3" w:rsidRDefault="009E76CD" w:rsidP="006274A5">
      <w:pPr>
        <w:numPr>
          <w:ilvl w:val="0"/>
          <w:numId w:val="29"/>
        </w:numPr>
        <w:tabs>
          <w:tab w:val="left" w:pos="426"/>
        </w:tabs>
        <w:spacing w:after="0" w:line="288" w:lineRule="auto"/>
        <w:ind w:left="426" w:hanging="426"/>
        <w:jc w:val="both"/>
        <w:rPr>
          <w:rFonts w:ascii="Cambria" w:eastAsia="Arial" w:hAnsi="Cambria"/>
          <w:sz w:val="24"/>
          <w:szCs w:val="24"/>
        </w:rPr>
      </w:pPr>
      <w:r w:rsidRPr="00447BB3">
        <w:rPr>
          <w:rFonts w:ascii="Cambria" w:eastAsia="Arial" w:hAnsi="Cambria"/>
          <w:sz w:val="24"/>
          <w:szCs w:val="24"/>
        </w:rPr>
        <w:t>Koszty przygotowania oraz dostarczenia oferty ponosi Oferent.</w:t>
      </w:r>
    </w:p>
    <w:p w14:paraId="5DE2FBF8" w14:textId="77777777" w:rsidR="009E76CD" w:rsidRPr="00447BB3" w:rsidRDefault="009E76CD" w:rsidP="006274A5">
      <w:pPr>
        <w:numPr>
          <w:ilvl w:val="0"/>
          <w:numId w:val="29"/>
        </w:numPr>
        <w:tabs>
          <w:tab w:val="left" w:pos="426"/>
        </w:tabs>
        <w:spacing w:after="0" w:line="288" w:lineRule="auto"/>
        <w:ind w:left="426" w:hanging="426"/>
        <w:jc w:val="both"/>
        <w:rPr>
          <w:rFonts w:ascii="Cambria" w:eastAsia="Arial" w:hAnsi="Cambria"/>
          <w:sz w:val="24"/>
          <w:szCs w:val="24"/>
        </w:rPr>
      </w:pPr>
      <w:r w:rsidRPr="00447BB3">
        <w:rPr>
          <w:rFonts w:ascii="Cambria" w:eastAsia="Arial" w:hAnsi="Cambria"/>
          <w:sz w:val="24"/>
          <w:szCs w:val="24"/>
        </w:rPr>
        <w:t>Brak odpowiedzi na złożoną ofertę nie stanowi zawarcia umowy.</w:t>
      </w:r>
    </w:p>
    <w:p w14:paraId="7A92B2A1" w14:textId="77777777" w:rsidR="009E76CD" w:rsidRDefault="009E76CD" w:rsidP="006274A5">
      <w:pPr>
        <w:tabs>
          <w:tab w:val="left" w:pos="284"/>
        </w:tabs>
        <w:spacing w:after="0" w:line="288" w:lineRule="auto"/>
        <w:jc w:val="both"/>
        <w:rPr>
          <w:rFonts w:ascii="Cambria" w:eastAsia="Times New Roman" w:hAnsi="Cambria" w:cs="Calibri"/>
          <w:bCs/>
          <w:sz w:val="24"/>
          <w:szCs w:val="24"/>
        </w:rPr>
      </w:pPr>
    </w:p>
    <w:p w14:paraId="03E14378" w14:textId="732ECB5A" w:rsidR="000A4CB1" w:rsidRPr="00CA0F01" w:rsidRDefault="000A4CB1" w:rsidP="000A4CB1">
      <w:pPr>
        <w:tabs>
          <w:tab w:val="left" w:pos="426"/>
        </w:tabs>
        <w:spacing w:after="0" w:line="288" w:lineRule="auto"/>
        <w:jc w:val="both"/>
        <w:rPr>
          <w:rFonts w:ascii="Cambria" w:eastAsia="Arial" w:hAnsi="Cambria"/>
          <w:b/>
          <w:sz w:val="24"/>
          <w:szCs w:val="24"/>
        </w:rPr>
      </w:pPr>
      <w:r w:rsidRPr="002639B9">
        <w:rPr>
          <w:rFonts w:ascii="Cambria" w:eastAsia="Arial" w:hAnsi="Cambria"/>
          <w:bCs/>
          <w:i/>
          <w:iCs/>
          <w:sz w:val="24"/>
          <w:szCs w:val="24"/>
        </w:rPr>
        <w:t>UWAGA:</w:t>
      </w:r>
      <w:r>
        <w:rPr>
          <w:rFonts w:ascii="Cambria" w:eastAsia="Arial" w:hAnsi="Cambria"/>
          <w:bCs/>
          <w:i/>
          <w:iCs/>
          <w:sz w:val="24"/>
          <w:szCs w:val="24"/>
        </w:rPr>
        <w:t xml:space="preserve"> W przypadku składania oferty na większą liczbę części zamówienia, nie ma konieczności „dublowania” składanych dokumentów (składania większej liczby egzemplarzy tych samych dokumentów). Przykładowo: (i.) w przypadku złożenia oferty na realizację usług w postaci diagnozy oraz usług </w:t>
      </w:r>
      <w:r w:rsidR="008A4FBE">
        <w:rPr>
          <w:rFonts w:ascii="Cambria" w:eastAsia="Arial" w:hAnsi="Cambria"/>
          <w:bCs/>
          <w:i/>
          <w:iCs/>
          <w:sz w:val="24"/>
          <w:szCs w:val="24"/>
        </w:rPr>
        <w:t>doradztwa powalidacyjnego</w:t>
      </w:r>
      <w:r>
        <w:rPr>
          <w:rFonts w:ascii="Cambria" w:eastAsia="Arial" w:hAnsi="Cambria"/>
          <w:bCs/>
          <w:i/>
          <w:iCs/>
          <w:sz w:val="24"/>
          <w:szCs w:val="24"/>
        </w:rPr>
        <w:t xml:space="preserve"> wystarczające jest złożenie wyłącznie jednego egzemplarza </w:t>
      </w:r>
      <w:r w:rsidRPr="00CA0F01">
        <w:rPr>
          <w:rFonts w:ascii="Cambria" w:eastAsia="Arial" w:hAnsi="Cambria"/>
          <w:i/>
          <w:iCs/>
          <w:sz w:val="24"/>
          <w:szCs w:val="24"/>
        </w:rPr>
        <w:t>formularza oświadczeń, stanowiącego Załącznik nr 2 do niniejszego zapytania ofertowego</w:t>
      </w:r>
      <w:r>
        <w:rPr>
          <w:rFonts w:ascii="Cambria" w:eastAsia="Arial" w:hAnsi="Cambria"/>
          <w:i/>
          <w:iCs/>
          <w:sz w:val="24"/>
          <w:szCs w:val="24"/>
        </w:rPr>
        <w:t xml:space="preserve">; (ii.) w przypadku </w:t>
      </w:r>
      <w:r>
        <w:rPr>
          <w:rFonts w:ascii="Cambria" w:eastAsia="Arial" w:hAnsi="Cambria"/>
          <w:bCs/>
          <w:i/>
          <w:iCs/>
          <w:sz w:val="24"/>
          <w:szCs w:val="24"/>
        </w:rPr>
        <w:t xml:space="preserve">złożenia oferty na realizację usług w postaci diagnozy oraz </w:t>
      </w:r>
      <w:r w:rsidR="008A4FBE">
        <w:rPr>
          <w:rFonts w:ascii="Cambria" w:eastAsia="Arial" w:hAnsi="Cambria"/>
          <w:bCs/>
          <w:i/>
          <w:iCs/>
          <w:sz w:val="24"/>
          <w:szCs w:val="24"/>
        </w:rPr>
        <w:t xml:space="preserve">usług </w:t>
      </w:r>
      <w:r>
        <w:rPr>
          <w:rFonts w:ascii="Cambria" w:eastAsia="Arial" w:hAnsi="Cambria"/>
          <w:bCs/>
          <w:i/>
          <w:iCs/>
          <w:sz w:val="24"/>
          <w:szCs w:val="24"/>
        </w:rPr>
        <w:t xml:space="preserve">doradztwa powalidacyjnego i wskazania tej samej osoby do realizacji obu w/w części zamówienia </w:t>
      </w:r>
      <w:r w:rsidRPr="00CA0F01">
        <w:rPr>
          <w:rFonts w:ascii="Cambria" w:eastAsia="Arial" w:hAnsi="Cambria"/>
          <w:bCs/>
          <w:i/>
          <w:iCs/>
          <w:sz w:val="24"/>
          <w:szCs w:val="24"/>
        </w:rPr>
        <w:t xml:space="preserve">w wykazie  </w:t>
      </w:r>
      <w:r w:rsidRPr="00CA0F01">
        <w:rPr>
          <w:rFonts w:ascii="Cambria" w:eastAsia="Arial" w:hAnsi="Cambria"/>
          <w:i/>
          <w:iCs/>
          <w:sz w:val="24"/>
          <w:szCs w:val="24"/>
        </w:rPr>
        <w:t>kadry wyznaczonej do realizacji zamówienia stanowiąc</w:t>
      </w:r>
      <w:r>
        <w:rPr>
          <w:rFonts w:ascii="Cambria" w:eastAsia="Arial" w:hAnsi="Cambria"/>
          <w:i/>
          <w:iCs/>
          <w:sz w:val="24"/>
          <w:szCs w:val="24"/>
        </w:rPr>
        <w:t>ym</w:t>
      </w:r>
      <w:r w:rsidRPr="00CA0F01">
        <w:rPr>
          <w:rFonts w:ascii="Cambria" w:eastAsia="Arial" w:hAnsi="Cambria"/>
          <w:i/>
          <w:iCs/>
          <w:sz w:val="24"/>
          <w:szCs w:val="24"/>
        </w:rPr>
        <w:t xml:space="preserve"> Załącznik nr 3 do niniejszego Zapytania</w:t>
      </w:r>
      <w:r>
        <w:rPr>
          <w:rFonts w:ascii="Cambria" w:eastAsia="Arial" w:hAnsi="Cambria"/>
          <w:i/>
          <w:iCs/>
          <w:sz w:val="24"/>
          <w:szCs w:val="24"/>
        </w:rPr>
        <w:t>, wystar</w:t>
      </w:r>
      <w:r w:rsidRPr="00CA0F01">
        <w:rPr>
          <w:rFonts w:ascii="Cambria" w:eastAsia="Arial" w:hAnsi="Cambria"/>
          <w:i/>
          <w:iCs/>
          <w:sz w:val="24"/>
          <w:szCs w:val="24"/>
        </w:rPr>
        <w:t xml:space="preserve">czające jest </w:t>
      </w:r>
      <w:r>
        <w:rPr>
          <w:rFonts w:ascii="Cambria" w:eastAsia="Arial" w:hAnsi="Cambria"/>
          <w:i/>
          <w:iCs/>
          <w:sz w:val="24"/>
          <w:szCs w:val="24"/>
        </w:rPr>
        <w:t xml:space="preserve">złożenie </w:t>
      </w:r>
      <w:r w:rsidRPr="00CA0F01">
        <w:rPr>
          <w:rFonts w:ascii="Cambria" w:eastAsia="Arial" w:hAnsi="Cambria"/>
          <w:i/>
          <w:iCs/>
          <w:sz w:val="24"/>
          <w:szCs w:val="24"/>
        </w:rPr>
        <w:t>dokumentów opisanych w pkt IV.</w:t>
      </w:r>
      <w:r w:rsidR="003A580C">
        <w:rPr>
          <w:rFonts w:ascii="Cambria" w:eastAsia="Arial" w:hAnsi="Cambria"/>
          <w:i/>
          <w:iCs/>
          <w:sz w:val="24"/>
          <w:szCs w:val="24"/>
        </w:rPr>
        <w:t>1.</w:t>
      </w:r>
      <w:r w:rsidRPr="00CA0F01">
        <w:rPr>
          <w:rFonts w:ascii="Cambria" w:eastAsia="Arial" w:hAnsi="Cambria"/>
          <w:i/>
          <w:iCs/>
          <w:sz w:val="24"/>
          <w:szCs w:val="24"/>
        </w:rPr>
        <w:t xml:space="preserve"> niniejszego Zapytania Ofertowego potwierdzających</w:t>
      </w:r>
      <w:r>
        <w:rPr>
          <w:rFonts w:ascii="Cambria" w:eastAsia="Arial" w:hAnsi="Cambria"/>
          <w:i/>
          <w:iCs/>
          <w:sz w:val="24"/>
          <w:szCs w:val="24"/>
        </w:rPr>
        <w:t xml:space="preserve"> </w:t>
      </w:r>
      <w:r w:rsidRPr="00CA0F01">
        <w:rPr>
          <w:rFonts w:ascii="Cambria" w:eastAsia="Arial" w:hAnsi="Cambria"/>
          <w:i/>
          <w:iCs/>
          <w:sz w:val="24"/>
          <w:szCs w:val="24"/>
        </w:rPr>
        <w:t>spełnienie</w:t>
      </w:r>
      <w:r>
        <w:rPr>
          <w:rFonts w:ascii="Cambria" w:eastAsia="Arial" w:hAnsi="Cambria"/>
          <w:i/>
          <w:iCs/>
          <w:sz w:val="24"/>
          <w:szCs w:val="24"/>
        </w:rPr>
        <w:t xml:space="preserve"> przez w/w osobę</w:t>
      </w:r>
      <w:r w:rsidRPr="00CA0F01">
        <w:rPr>
          <w:rFonts w:ascii="Cambria" w:eastAsia="Arial" w:hAnsi="Cambria"/>
          <w:i/>
          <w:iCs/>
          <w:sz w:val="24"/>
          <w:szCs w:val="24"/>
        </w:rPr>
        <w:t xml:space="preserve"> warunków udziału w postępowaniu wyłącznie w 1 egzemplarzu</w:t>
      </w:r>
      <w:r w:rsidR="003A580C">
        <w:rPr>
          <w:rFonts w:ascii="Cambria" w:eastAsia="Arial" w:hAnsi="Cambria"/>
          <w:sz w:val="24"/>
          <w:szCs w:val="24"/>
        </w:rPr>
        <w:t>.</w:t>
      </w:r>
    </w:p>
    <w:p w14:paraId="5CCC105C" w14:textId="77777777" w:rsidR="000A4CB1" w:rsidRDefault="000A4CB1" w:rsidP="006274A5">
      <w:pPr>
        <w:tabs>
          <w:tab w:val="left" w:pos="284"/>
        </w:tabs>
        <w:spacing w:after="0" w:line="288" w:lineRule="auto"/>
        <w:jc w:val="both"/>
        <w:rPr>
          <w:rFonts w:ascii="Cambria" w:eastAsia="Times New Roman" w:hAnsi="Cambria" w:cs="Calibri"/>
          <w:bCs/>
          <w:sz w:val="24"/>
          <w:szCs w:val="24"/>
        </w:rPr>
      </w:pPr>
    </w:p>
    <w:p w14:paraId="330AC207" w14:textId="3EC24974" w:rsidR="000A4CB1" w:rsidRDefault="000A4CB1" w:rsidP="006274A5">
      <w:pPr>
        <w:tabs>
          <w:tab w:val="left" w:pos="284"/>
        </w:tabs>
        <w:spacing w:after="0" w:line="288" w:lineRule="auto"/>
        <w:jc w:val="both"/>
        <w:rPr>
          <w:rFonts w:ascii="Cambria" w:eastAsia="Times New Roman" w:hAnsi="Cambria" w:cs="Calibri"/>
          <w:bCs/>
          <w:sz w:val="24"/>
          <w:szCs w:val="24"/>
        </w:rPr>
      </w:pPr>
      <w:bookmarkStart w:id="5" w:name="_Hlk213086581"/>
      <w:r w:rsidRPr="000A4CB1">
        <w:rPr>
          <w:rFonts w:ascii="Cambria" w:eastAsia="Arial" w:hAnsi="Cambria"/>
          <w:bCs/>
          <w:i/>
          <w:iCs/>
          <w:sz w:val="24"/>
          <w:szCs w:val="24"/>
        </w:rPr>
        <w:t>UWAGA: Zamawiający nie przewiduje możliwości uzupełniania lub poprawiania ofert ani załączników po upływie terminu składania ofert. Ocenie podlegać będą wyłącznie dokumenty przedłożone do upływu terminu składania ofert (z zastrzeżeniem procedury weryfikacji rażąco niskiej ceny opisanej  w pkt VI.2 niniejszego Zapytania).</w:t>
      </w:r>
      <w:bookmarkEnd w:id="5"/>
    </w:p>
    <w:p w14:paraId="5C9CBBE6" w14:textId="77777777" w:rsidR="000A4CB1" w:rsidRPr="00447BB3" w:rsidRDefault="000A4CB1" w:rsidP="006274A5">
      <w:pPr>
        <w:tabs>
          <w:tab w:val="left" w:pos="284"/>
        </w:tabs>
        <w:spacing w:after="0" w:line="288" w:lineRule="auto"/>
        <w:jc w:val="both"/>
        <w:rPr>
          <w:rFonts w:ascii="Cambria" w:eastAsia="Times New Roman" w:hAnsi="Cambria" w:cs="Calibri"/>
          <w:bCs/>
          <w:sz w:val="24"/>
          <w:szCs w:val="24"/>
        </w:rPr>
      </w:pPr>
    </w:p>
    <w:p w14:paraId="68DBB7A8" w14:textId="77777777" w:rsidR="009E76CD" w:rsidRPr="00447BB3" w:rsidRDefault="009E76CD" w:rsidP="006274A5">
      <w:pPr>
        <w:pStyle w:val="Akapitzlist"/>
        <w:numPr>
          <w:ilvl w:val="0"/>
          <w:numId w:val="10"/>
        </w:numPr>
        <w:spacing w:after="0" w:line="288" w:lineRule="auto"/>
        <w:ind w:left="709"/>
        <w:contextualSpacing/>
        <w:jc w:val="both"/>
        <w:rPr>
          <w:rFonts w:ascii="Cambria" w:hAnsi="Cambria" w:cs="Calibri"/>
          <w:b/>
          <w:sz w:val="24"/>
          <w:szCs w:val="24"/>
        </w:rPr>
      </w:pPr>
      <w:r w:rsidRPr="00447BB3">
        <w:rPr>
          <w:rFonts w:ascii="Cambria" w:hAnsi="Cambria" w:cs="Calibri"/>
          <w:b/>
          <w:sz w:val="24"/>
          <w:szCs w:val="24"/>
        </w:rPr>
        <w:t>INFORMACJE DODATKOWE</w:t>
      </w:r>
    </w:p>
    <w:p w14:paraId="50219AE5" w14:textId="77777777" w:rsidR="009E76CD" w:rsidRPr="00447BB3" w:rsidRDefault="009E76CD" w:rsidP="006274A5">
      <w:pPr>
        <w:pStyle w:val="Akapitzlist"/>
        <w:spacing w:after="0" w:line="288" w:lineRule="auto"/>
        <w:ind w:left="709"/>
        <w:jc w:val="both"/>
        <w:rPr>
          <w:rFonts w:ascii="Cambria" w:hAnsi="Cambria" w:cs="Calibri"/>
          <w:b/>
          <w:sz w:val="24"/>
          <w:szCs w:val="24"/>
        </w:rPr>
      </w:pPr>
    </w:p>
    <w:p w14:paraId="79048BAD" w14:textId="639E904D" w:rsidR="002214DA" w:rsidRPr="00447BB3" w:rsidRDefault="002214DA" w:rsidP="006274A5">
      <w:pPr>
        <w:numPr>
          <w:ilvl w:val="0"/>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W przypadku gdy najkorzystniejszą ofertą będzie oferta kilku Wykonawców wspólnie ubiegających się o udzielenie zamówienia, to z takimi Wykonawcami zostanie zawarta jedna umowa, która będzie przewidywała co najmniej:</w:t>
      </w:r>
    </w:p>
    <w:p w14:paraId="4A2DF02B" w14:textId="711FDBA9" w:rsidR="002214DA" w:rsidRPr="00447BB3" w:rsidRDefault="002214DA" w:rsidP="006274A5">
      <w:pPr>
        <w:numPr>
          <w:ilvl w:val="1"/>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solidarną odpowiedzialność takich Wykonawców za zobowiązania;</w:t>
      </w:r>
    </w:p>
    <w:p w14:paraId="21A273AF" w14:textId="01891D06" w:rsidR="002214DA" w:rsidRPr="00447BB3" w:rsidRDefault="002214DA" w:rsidP="006274A5">
      <w:pPr>
        <w:numPr>
          <w:ilvl w:val="1"/>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zasady podziału/wypłaty należnego wynagrodzenia</w:t>
      </w:r>
      <w:r w:rsidR="00CB2E6B" w:rsidRPr="00447BB3">
        <w:rPr>
          <w:rFonts w:ascii="Cambria" w:eastAsia="Arial" w:hAnsi="Cambria"/>
          <w:sz w:val="24"/>
          <w:szCs w:val="24"/>
        </w:rPr>
        <w:t>;</w:t>
      </w:r>
    </w:p>
    <w:p w14:paraId="4CDBF991" w14:textId="0D06DD73" w:rsidR="00CB2E6B" w:rsidRPr="00447BB3" w:rsidRDefault="00CB2E6B" w:rsidP="006274A5">
      <w:pPr>
        <w:numPr>
          <w:ilvl w:val="1"/>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obowiązek, o którym mowa w pkt 2 poniżej;</w:t>
      </w:r>
    </w:p>
    <w:p w14:paraId="30E0E9CB" w14:textId="48E51E58" w:rsidR="00CB2E6B" w:rsidRPr="00447BB3" w:rsidRDefault="00CB2E6B" w:rsidP="006274A5">
      <w:pPr>
        <w:numPr>
          <w:ilvl w:val="1"/>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karę umowną, o której mowa w pkt 2 poniżej.</w:t>
      </w:r>
    </w:p>
    <w:p w14:paraId="70E6DCEA" w14:textId="1AEDE8F9" w:rsidR="000B2C8F" w:rsidRPr="00447BB3" w:rsidRDefault="000B2C8F" w:rsidP="006274A5">
      <w:pPr>
        <w:numPr>
          <w:ilvl w:val="0"/>
          <w:numId w:val="13"/>
        </w:numPr>
        <w:autoSpaceDE w:val="0"/>
        <w:autoSpaceDN w:val="0"/>
        <w:adjustRightInd w:val="0"/>
        <w:spacing w:after="0" w:line="288" w:lineRule="auto"/>
        <w:jc w:val="both"/>
        <w:rPr>
          <w:rFonts w:ascii="Cambria" w:eastAsia="Arial" w:hAnsi="Cambria"/>
          <w:sz w:val="24"/>
          <w:szCs w:val="24"/>
        </w:rPr>
      </w:pPr>
      <w:bookmarkStart w:id="6" w:name="_Hlk193900598"/>
      <w:r w:rsidRPr="00447BB3">
        <w:rPr>
          <w:rFonts w:ascii="Cambria" w:eastAsia="Arial" w:hAnsi="Cambria"/>
          <w:sz w:val="24"/>
          <w:szCs w:val="24"/>
        </w:rPr>
        <w:t>W przypadku gdy najkorzystniejszą ofertą będzie oferta kilku Wykonawców</w:t>
      </w:r>
      <w:r w:rsidR="00CB2E6B" w:rsidRPr="00447BB3">
        <w:rPr>
          <w:rFonts w:ascii="Cambria" w:eastAsia="Arial" w:hAnsi="Cambria"/>
          <w:sz w:val="24"/>
          <w:szCs w:val="24"/>
        </w:rPr>
        <w:t xml:space="preserve"> wspólnie ubiegających się o udzielenie zamówienia, to wymaga się, żeby każdy z takich Wykonawców wspólnie ubiegających się o realizację zamówienia zrealizował </w:t>
      </w:r>
      <w:r w:rsidR="00A4416B" w:rsidRPr="00447BB3">
        <w:rPr>
          <w:rFonts w:ascii="Cambria" w:eastAsia="Arial" w:hAnsi="Cambria"/>
          <w:sz w:val="24"/>
          <w:szCs w:val="24"/>
        </w:rPr>
        <w:t xml:space="preserve">merytorycznie </w:t>
      </w:r>
      <w:r w:rsidR="00CB2E6B" w:rsidRPr="00447BB3">
        <w:rPr>
          <w:rFonts w:ascii="Cambria" w:eastAsia="Arial" w:hAnsi="Cambria"/>
          <w:sz w:val="24"/>
          <w:szCs w:val="24"/>
        </w:rPr>
        <w:t>co najmniej 20% całego zamówienia. Przez realizację zamówienia przez danego Wykonawcę rozumie się:</w:t>
      </w:r>
    </w:p>
    <w:p w14:paraId="3E1EAFB8" w14:textId="015B3AC9" w:rsidR="00CB2E6B" w:rsidRPr="00447BB3" w:rsidRDefault="00CB2E6B" w:rsidP="006274A5">
      <w:pPr>
        <w:numPr>
          <w:ilvl w:val="1"/>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 xml:space="preserve">realizację </w:t>
      </w:r>
      <w:r w:rsidR="00A4416B" w:rsidRPr="00447BB3">
        <w:rPr>
          <w:rFonts w:ascii="Cambria" w:eastAsia="Arial" w:hAnsi="Cambria"/>
          <w:sz w:val="24"/>
          <w:szCs w:val="24"/>
        </w:rPr>
        <w:t>usług</w:t>
      </w:r>
      <w:r w:rsidRPr="00447BB3">
        <w:rPr>
          <w:rFonts w:ascii="Cambria" w:eastAsia="Arial" w:hAnsi="Cambria"/>
          <w:sz w:val="24"/>
          <w:szCs w:val="24"/>
        </w:rPr>
        <w:t xml:space="preserve"> osobiście przez danego Wykonawcę</w:t>
      </w:r>
    </w:p>
    <w:p w14:paraId="2AAA8E47" w14:textId="4BA14D52" w:rsidR="00CB2E6B" w:rsidRPr="00447BB3" w:rsidRDefault="00CB2E6B" w:rsidP="006274A5">
      <w:pPr>
        <w:numPr>
          <w:ilvl w:val="1"/>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 xml:space="preserve">lub realizację </w:t>
      </w:r>
      <w:r w:rsidR="00A4416B" w:rsidRPr="00447BB3">
        <w:rPr>
          <w:rFonts w:ascii="Cambria" w:eastAsia="Arial" w:hAnsi="Cambria"/>
          <w:sz w:val="24"/>
          <w:szCs w:val="24"/>
        </w:rPr>
        <w:t>usług</w:t>
      </w:r>
      <w:r w:rsidRPr="00447BB3">
        <w:rPr>
          <w:rFonts w:ascii="Cambria" w:eastAsia="Arial" w:hAnsi="Cambria"/>
          <w:sz w:val="24"/>
          <w:szCs w:val="24"/>
        </w:rPr>
        <w:t xml:space="preserve"> przez </w:t>
      </w:r>
      <w:r w:rsidR="00A4416B" w:rsidRPr="00447BB3">
        <w:rPr>
          <w:rFonts w:ascii="Cambria" w:eastAsia="Arial" w:hAnsi="Cambria"/>
          <w:sz w:val="24"/>
          <w:szCs w:val="24"/>
        </w:rPr>
        <w:t>osobę</w:t>
      </w:r>
      <w:r w:rsidRPr="00447BB3">
        <w:rPr>
          <w:rFonts w:ascii="Cambria" w:eastAsia="Arial" w:hAnsi="Cambria"/>
          <w:sz w:val="24"/>
          <w:szCs w:val="24"/>
        </w:rPr>
        <w:t>, któr</w:t>
      </w:r>
      <w:r w:rsidR="00A4416B" w:rsidRPr="00447BB3">
        <w:rPr>
          <w:rFonts w:ascii="Cambria" w:eastAsia="Arial" w:hAnsi="Cambria"/>
          <w:sz w:val="24"/>
          <w:szCs w:val="24"/>
        </w:rPr>
        <w:t>ą</w:t>
      </w:r>
      <w:r w:rsidRPr="00447BB3">
        <w:rPr>
          <w:rFonts w:ascii="Cambria" w:eastAsia="Arial" w:hAnsi="Cambria"/>
          <w:sz w:val="24"/>
          <w:szCs w:val="24"/>
        </w:rPr>
        <w:t xml:space="preserve"> dysponuje dany Wykonawca.</w:t>
      </w:r>
    </w:p>
    <w:p w14:paraId="7B56E23E" w14:textId="77777777" w:rsidR="00CB2E6B" w:rsidRPr="00447BB3" w:rsidRDefault="00CB2E6B" w:rsidP="006274A5">
      <w:pPr>
        <w:autoSpaceDE w:val="0"/>
        <w:autoSpaceDN w:val="0"/>
        <w:adjustRightInd w:val="0"/>
        <w:spacing w:after="0" w:line="288" w:lineRule="auto"/>
        <w:ind w:left="360"/>
        <w:jc w:val="both"/>
        <w:rPr>
          <w:rFonts w:ascii="Cambria" w:eastAsia="Arial" w:hAnsi="Cambria"/>
          <w:sz w:val="24"/>
          <w:szCs w:val="24"/>
        </w:rPr>
      </w:pPr>
      <w:r w:rsidRPr="00447BB3">
        <w:rPr>
          <w:rFonts w:ascii="Cambria" w:eastAsia="Arial" w:hAnsi="Cambria"/>
          <w:sz w:val="24"/>
          <w:szCs w:val="24"/>
        </w:rPr>
        <w:t xml:space="preserve">W przypadku naruszenia niniejszego obowiązku, Wykonawcy wspólnie ubiegający się o udzielenie zamówienia </w:t>
      </w:r>
      <w:r w:rsidRPr="00447BB3">
        <w:rPr>
          <w:rFonts w:ascii="Cambria" w:hAnsi="Cambria" w:cs="Arial"/>
          <w:bCs/>
          <w:color w:val="000000"/>
          <w:sz w:val="24"/>
          <w:szCs w:val="24"/>
        </w:rPr>
        <w:t xml:space="preserve">zobowiązani będą do zapłaty na rzecz Zamawiającego kary umownej w wysokości 30% </w:t>
      </w:r>
      <w:r w:rsidRPr="00447BB3">
        <w:rPr>
          <w:rFonts w:ascii="Cambria" w:hAnsi="Cambria"/>
          <w:bCs/>
          <w:sz w:val="24"/>
          <w:szCs w:val="24"/>
        </w:rPr>
        <w:t>łącznego wynagrodzenia brutto Wykonawcy</w:t>
      </w:r>
      <w:r w:rsidRPr="00447BB3">
        <w:rPr>
          <w:rFonts w:ascii="Cambria" w:eastAsia="Arial" w:hAnsi="Cambria"/>
          <w:sz w:val="24"/>
          <w:szCs w:val="24"/>
        </w:rPr>
        <w:t>.</w:t>
      </w:r>
    </w:p>
    <w:p w14:paraId="1EC93B60" w14:textId="175ADF41" w:rsidR="00CB2E6B" w:rsidRPr="00447BB3" w:rsidRDefault="00CB2E6B" w:rsidP="006274A5">
      <w:pPr>
        <w:autoSpaceDE w:val="0"/>
        <w:autoSpaceDN w:val="0"/>
        <w:adjustRightInd w:val="0"/>
        <w:spacing w:after="0" w:line="288" w:lineRule="auto"/>
        <w:ind w:left="360"/>
        <w:jc w:val="both"/>
        <w:rPr>
          <w:rFonts w:ascii="Cambria" w:eastAsia="Arial" w:hAnsi="Cambria"/>
          <w:sz w:val="24"/>
          <w:szCs w:val="24"/>
        </w:rPr>
      </w:pPr>
      <w:r w:rsidRPr="00447BB3">
        <w:rPr>
          <w:rFonts w:ascii="Cambria" w:eastAsia="Arial" w:hAnsi="Cambria"/>
          <w:sz w:val="24"/>
          <w:szCs w:val="24"/>
        </w:rPr>
        <w:t xml:space="preserve">(celem niniejszego punktu jest zapobiegnięcie sytuacji, w której kilku Wykonawców będzie się wspólnie ubiegało o udzielenie zamówienia wyłącznie w celach pozornych, </w:t>
      </w:r>
      <w:r w:rsidRPr="00447BB3">
        <w:rPr>
          <w:rFonts w:ascii="Cambria" w:eastAsia="Arial" w:hAnsi="Cambria"/>
          <w:sz w:val="24"/>
          <w:szCs w:val="24"/>
        </w:rPr>
        <w:lastRenderedPageBreak/>
        <w:t>tj. np. w celu wykazania spełnienia warunków udziału w postępowaniu czy kryteriów oceny, pomimo braku zamiaru faktycznego wspólnego zrealizowania zamówienia)</w:t>
      </w:r>
      <w:bookmarkEnd w:id="6"/>
    </w:p>
    <w:p w14:paraId="781F4CE8" w14:textId="49DD4D21" w:rsidR="004B4E28" w:rsidRPr="00447BB3" w:rsidRDefault="000A4CB1" w:rsidP="006274A5">
      <w:pPr>
        <w:numPr>
          <w:ilvl w:val="0"/>
          <w:numId w:val="13"/>
        </w:numPr>
        <w:autoSpaceDE w:val="0"/>
        <w:autoSpaceDN w:val="0"/>
        <w:adjustRightInd w:val="0"/>
        <w:spacing w:after="0" w:line="288" w:lineRule="auto"/>
        <w:jc w:val="both"/>
        <w:rPr>
          <w:rFonts w:ascii="Cambria" w:eastAsia="Arial" w:hAnsi="Cambria"/>
          <w:sz w:val="24"/>
          <w:szCs w:val="24"/>
        </w:rPr>
      </w:pPr>
      <w:r w:rsidRPr="007F696E">
        <w:rPr>
          <w:rFonts w:ascii="Cambria" w:eastAsia="Arial" w:hAnsi="Cambria"/>
          <w:sz w:val="24"/>
          <w:szCs w:val="24"/>
        </w:rPr>
        <w:t>Wszelka komunikacja w postępowaniu o udzielenie zamówienia, w tym ogłoszenie zapytania ofertowego, składanie ofert, wymiana informacji między zamawiającym a wykonawcami oraz przekazywanie dokumentów i oświadczeń odbywa się za pomocą serwisu Baza Konkurencyjności (</w:t>
      </w:r>
      <w:hyperlink r:id="rId11" w:history="1">
        <w:r w:rsidRPr="007F696E">
          <w:rPr>
            <w:rStyle w:val="Hipercze"/>
            <w:rFonts w:ascii="Cambria" w:eastAsia="Arial" w:hAnsi="Cambria"/>
            <w:sz w:val="24"/>
            <w:szCs w:val="24"/>
          </w:rPr>
          <w:t>https://bazakonkurencyjnosci.funduszeeuropejskie.gov.pl/</w:t>
        </w:r>
      </w:hyperlink>
      <w:r w:rsidRPr="007F696E">
        <w:rPr>
          <w:rFonts w:ascii="Cambria" w:eastAsia="Arial" w:hAnsi="Cambria"/>
          <w:sz w:val="24"/>
          <w:szCs w:val="24"/>
        </w:rPr>
        <w:t>). Z uwagi na niewystępowanie w niniejszym postępowaniu okoliczności opisanych w sekcji 3.2.3 pkt 2) lub 3) Wytycznych, Zamawiający nie przewiduje z powodu w/w okoliczności odstąpienia od sposobu komunikacji określonej w zdaniu poprzedzającym (tj. nie przewiduje odstąpienie od komunikacji za pomocą serwisu Baza Konkurencyjności (</w:t>
      </w:r>
      <w:hyperlink r:id="rId12" w:history="1">
        <w:r w:rsidRPr="007F696E">
          <w:rPr>
            <w:rStyle w:val="Hipercze"/>
            <w:rFonts w:ascii="Cambria" w:eastAsia="Arial" w:hAnsi="Cambria"/>
            <w:sz w:val="24"/>
            <w:szCs w:val="24"/>
          </w:rPr>
          <w:t>https://bazakonkurencyjnosci.funduszeeuropejskie.gov.pl/</w:t>
        </w:r>
      </w:hyperlink>
      <w:r w:rsidRPr="007F696E">
        <w:rPr>
          <w:rFonts w:ascii="Cambria" w:eastAsia="Arial" w:hAnsi="Cambria"/>
          <w:sz w:val="24"/>
          <w:szCs w:val="24"/>
        </w:rPr>
        <w:t>). Odstąpienie od komunikacji określonej w zdaniach poprzedzających jest dopuszczalne wyłącznie w zakresie, w jakim nie jest możliwe dotrzymanie sposobu komunikacji za pomocą serwisu Baza Konkurencyjności (</w:t>
      </w:r>
      <w:hyperlink r:id="rId13" w:history="1">
        <w:r w:rsidRPr="007F696E">
          <w:rPr>
            <w:rStyle w:val="Hipercze"/>
            <w:rFonts w:ascii="Cambria" w:eastAsia="Arial" w:hAnsi="Cambria"/>
            <w:sz w:val="24"/>
            <w:szCs w:val="24"/>
          </w:rPr>
          <w:t>https://bazakonkurencyjnosci.funduszeeuropejskie.gov.pl/</w:t>
        </w:r>
      </w:hyperlink>
      <w:r w:rsidRPr="007F696E">
        <w:rPr>
          <w:rFonts w:ascii="Cambria" w:eastAsia="Arial" w:hAnsi="Cambria"/>
          <w:sz w:val="24"/>
          <w:szCs w:val="24"/>
        </w:rPr>
        <w:t>). W sytuacji, o której mowa w zdaniu poprzedzającym wykorzystany zostanie sposób umożliwiający udokumentowanie prowadzonej komunikacji.</w:t>
      </w:r>
    </w:p>
    <w:p w14:paraId="34402E7D" w14:textId="6D5619FF" w:rsidR="009E76CD" w:rsidRPr="00447BB3" w:rsidRDefault="000A4CB1" w:rsidP="006274A5">
      <w:pPr>
        <w:numPr>
          <w:ilvl w:val="0"/>
          <w:numId w:val="13"/>
        </w:numPr>
        <w:autoSpaceDE w:val="0"/>
        <w:autoSpaceDN w:val="0"/>
        <w:adjustRightInd w:val="0"/>
        <w:spacing w:after="0" w:line="288" w:lineRule="auto"/>
        <w:jc w:val="both"/>
        <w:rPr>
          <w:rFonts w:ascii="Cambria" w:eastAsia="Arial" w:hAnsi="Cambria"/>
          <w:sz w:val="24"/>
          <w:szCs w:val="24"/>
        </w:rPr>
      </w:pPr>
      <w:r w:rsidRPr="007F696E">
        <w:rPr>
          <w:rFonts w:ascii="Cambria" w:eastAsia="Arial" w:hAnsi="Cambria"/>
          <w:sz w:val="24"/>
          <w:szCs w:val="24"/>
        </w:rPr>
        <w:t>W przypadku uzyskania przez dwóch lub więcej Wykonawców takiej samej liczby punktów decyduje niższa cena, a jeśli również cena najkorzystniejszych ofert jest jednakowa, Zamawiający może przeprowadzić z nimi negocjacje.</w:t>
      </w:r>
    </w:p>
    <w:p w14:paraId="1D444F73" w14:textId="48C9B6D0" w:rsidR="009E76CD" w:rsidRPr="00447BB3" w:rsidRDefault="000A4CB1" w:rsidP="006274A5">
      <w:pPr>
        <w:numPr>
          <w:ilvl w:val="0"/>
          <w:numId w:val="13"/>
        </w:numPr>
        <w:autoSpaceDE w:val="0"/>
        <w:autoSpaceDN w:val="0"/>
        <w:adjustRightInd w:val="0"/>
        <w:spacing w:after="0" w:line="288" w:lineRule="auto"/>
        <w:jc w:val="both"/>
        <w:rPr>
          <w:rFonts w:ascii="Cambria" w:eastAsia="Arial" w:hAnsi="Cambria"/>
          <w:sz w:val="24"/>
          <w:szCs w:val="24"/>
        </w:rPr>
      </w:pPr>
      <w:r w:rsidRPr="007F696E">
        <w:rPr>
          <w:rFonts w:ascii="Cambria" w:eastAsia="Arial" w:hAnsi="Cambria"/>
          <w:sz w:val="24"/>
          <w:szCs w:val="24"/>
        </w:rPr>
        <w:t>W przypadku, gdy cena najkorzystniejszej oferty przewyższa kwotę zarezerwowaną przez Zamawiającego na realizację zamówienia, Zamawiający może podjąć negocjacje z Oferentem, który złożył taką najkorzystniejszą ofertą, w zakresie ceny lub może odstąpić od podpisania umowy i powtórzyć postępowanie w trybie zasady konkurencyjności.</w:t>
      </w:r>
    </w:p>
    <w:p w14:paraId="40290C00" w14:textId="01BD289D" w:rsidR="009E76CD" w:rsidRPr="00447BB3" w:rsidRDefault="009E76CD" w:rsidP="006274A5">
      <w:pPr>
        <w:numPr>
          <w:ilvl w:val="0"/>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Zamawiający przewiduje możliwość udzielenia Wykonawcy wyłonionemu w trybie zasady konkurencyjności w niniejszym postępowaniu zamówień uzupełniających do wartości maksymalnie 50% wartości zamówienia określonego w umowie zawartej z Wykonawcą, na usługi polegające na powtórzeniu podobnych usług do usług świadczonych w ramach przedmiotu zamówienia określonego w niniejszym zapytaniu ofertowym, na warunkach wskazanych w umowie zawartej z Wykonawcą.</w:t>
      </w:r>
      <w:r w:rsidR="002254ED" w:rsidRPr="00447BB3">
        <w:rPr>
          <w:rFonts w:ascii="Cambria" w:eastAsia="Arial" w:hAnsi="Cambria"/>
          <w:sz w:val="24"/>
          <w:szCs w:val="24"/>
        </w:rPr>
        <w:t xml:space="preserve"> Przy ustalaniu wynagrodzenia z tytułu udzielenia zamówień uzupełniających uwzględniane będą podane w ofercie stawki </w:t>
      </w:r>
      <w:r w:rsidR="002254ED" w:rsidRPr="00447BB3">
        <w:rPr>
          <w:rFonts w:ascii="Cambria" w:hAnsi="Cambria" w:cs="Arial"/>
          <w:color w:val="000000"/>
          <w:sz w:val="24"/>
          <w:szCs w:val="24"/>
        </w:rPr>
        <w:t>jednostkowe</w:t>
      </w:r>
      <w:r w:rsidR="00E008D7" w:rsidRPr="00447BB3">
        <w:rPr>
          <w:rFonts w:ascii="Cambria" w:hAnsi="Cambria" w:cs="Arial"/>
          <w:color w:val="000000"/>
          <w:sz w:val="24"/>
          <w:szCs w:val="24"/>
        </w:rPr>
        <w:t>j</w:t>
      </w:r>
      <w:r w:rsidR="002254ED" w:rsidRPr="00447BB3">
        <w:rPr>
          <w:rFonts w:ascii="Cambria" w:hAnsi="Cambria" w:cs="Arial"/>
          <w:color w:val="000000"/>
          <w:sz w:val="24"/>
          <w:szCs w:val="24"/>
        </w:rPr>
        <w:t xml:space="preserve"> ceny brutto za 1 godzinę </w:t>
      </w:r>
      <w:r w:rsidR="001761A8" w:rsidRPr="00447BB3">
        <w:rPr>
          <w:rFonts w:ascii="Cambria" w:hAnsi="Cambria" w:cs="Arial"/>
          <w:color w:val="000000"/>
          <w:sz w:val="24"/>
          <w:szCs w:val="24"/>
        </w:rPr>
        <w:t>zegarową usług</w:t>
      </w:r>
      <w:r w:rsidR="002254ED" w:rsidRPr="00447BB3">
        <w:rPr>
          <w:rFonts w:ascii="Cambria" w:hAnsi="Cambria" w:cs="Arial"/>
          <w:color w:val="000000"/>
          <w:sz w:val="24"/>
          <w:szCs w:val="24"/>
        </w:rPr>
        <w:t>.</w:t>
      </w:r>
    </w:p>
    <w:p w14:paraId="01BE3F36" w14:textId="77777777" w:rsidR="009E76CD" w:rsidRPr="00447BB3" w:rsidRDefault="009E76CD" w:rsidP="006274A5">
      <w:pPr>
        <w:numPr>
          <w:ilvl w:val="0"/>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W przypadku zaistnienia sytuacji związanej z potrzebą dokonania stosownych zmian w umowie w celu właściwej realizacji Projektu Zamawiający zastrzega możliwość dokonania niniejszych zmian w drodze aneksu do umowy:</w:t>
      </w:r>
    </w:p>
    <w:p w14:paraId="7A8B9A9C" w14:textId="0658B32A" w:rsidR="009E76CD" w:rsidRPr="00447BB3" w:rsidRDefault="009B5C2A" w:rsidP="006274A5">
      <w:pPr>
        <w:numPr>
          <w:ilvl w:val="1"/>
          <w:numId w:val="13"/>
        </w:numPr>
        <w:autoSpaceDE w:val="0"/>
        <w:autoSpaceDN w:val="0"/>
        <w:adjustRightInd w:val="0"/>
        <w:spacing w:after="0" w:line="288" w:lineRule="auto"/>
        <w:ind w:left="709" w:hanging="283"/>
        <w:jc w:val="both"/>
        <w:rPr>
          <w:rFonts w:ascii="Cambria" w:eastAsia="Arial" w:hAnsi="Cambria"/>
          <w:sz w:val="24"/>
          <w:szCs w:val="24"/>
        </w:rPr>
      </w:pPr>
      <w:r>
        <w:rPr>
          <w:rFonts w:ascii="Cambria" w:eastAsia="Arial" w:hAnsi="Cambria"/>
          <w:sz w:val="24"/>
          <w:szCs w:val="24"/>
        </w:rPr>
        <w:t>terminu</w:t>
      </w:r>
      <w:r w:rsidRPr="005C1D62">
        <w:rPr>
          <w:rFonts w:ascii="Cambria" w:eastAsia="Arial" w:hAnsi="Cambria"/>
          <w:sz w:val="24"/>
          <w:szCs w:val="24"/>
        </w:rPr>
        <w:t xml:space="preserve"> realizacji</w:t>
      </w:r>
      <w:r>
        <w:rPr>
          <w:rFonts w:ascii="Cambria" w:eastAsia="Arial" w:hAnsi="Cambria"/>
          <w:sz w:val="24"/>
          <w:szCs w:val="24"/>
        </w:rPr>
        <w:t xml:space="preserve"> zamówienia</w:t>
      </w:r>
      <w:r w:rsidR="009E76CD" w:rsidRPr="00447BB3">
        <w:rPr>
          <w:rFonts w:ascii="Cambria" w:eastAsia="Arial" w:hAnsi="Cambria"/>
          <w:sz w:val="24"/>
          <w:szCs w:val="24"/>
        </w:rPr>
        <w:t>,</w:t>
      </w:r>
    </w:p>
    <w:p w14:paraId="5FC5C2AD" w14:textId="5C2979F4" w:rsidR="009E76CD" w:rsidRPr="00447BB3" w:rsidRDefault="009E76CD" w:rsidP="006274A5">
      <w:pPr>
        <w:numPr>
          <w:ilvl w:val="1"/>
          <w:numId w:val="13"/>
        </w:numPr>
        <w:autoSpaceDE w:val="0"/>
        <w:autoSpaceDN w:val="0"/>
        <w:adjustRightInd w:val="0"/>
        <w:spacing w:after="0" w:line="288" w:lineRule="auto"/>
        <w:ind w:left="709" w:hanging="283"/>
        <w:jc w:val="both"/>
        <w:rPr>
          <w:rFonts w:ascii="Cambria" w:eastAsia="Arial" w:hAnsi="Cambria"/>
          <w:sz w:val="24"/>
          <w:szCs w:val="24"/>
        </w:rPr>
      </w:pPr>
      <w:r w:rsidRPr="00447BB3">
        <w:rPr>
          <w:rFonts w:ascii="Cambria" w:eastAsia="Arial" w:hAnsi="Cambria"/>
          <w:sz w:val="24"/>
          <w:szCs w:val="24"/>
        </w:rPr>
        <w:t>zmniejszenia wartości zamówienia maksymalnie o 2</w:t>
      </w:r>
      <w:r w:rsidR="00105ECD" w:rsidRPr="00447BB3">
        <w:rPr>
          <w:rFonts w:ascii="Cambria" w:eastAsia="Arial" w:hAnsi="Cambria"/>
          <w:sz w:val="24"/>
          <w:szCs w:val="24"/>
        </w:rPr>
        <w:t>5</w:t>
      </w:r>
      <w:r w:rsidRPr="00447BB3">
        <w:rPr>
          <w:rFonts w:ascii="Cambria" w:eastAsia="Arial" w:hAnsi="Cambria"/>
          <w:sz w:val="24"/>
          <w:szCs w:val="24"/>
        </w:rPr>
        <w:t xml:space="preserve">% z uwagi na mniejszą ostateczną liczbę godzin </w:t>
      </w:r>
      <w:r w:rsidR="00410CCE" w:rsidRPr="00447BB3">
        <w:rPr>
          <w:rFonts w:ascii="Cambria" w:eastAsia="Arial" w:hAnsi="Cambria"/>
          <w:sz w:val="24"/>
          <w:szCs w:val="24"/>
        </w:rPr>
        <w:t>usług</w:t>
      </w:r>
      <w:r w:rsidRPr="00447BB3">
        <w:rPr>
          <w:rFonts w:ascii="Cambria" w:eastAsia="Arial" w:hAnsi="Cambria"/>
          <w:sz w:val="24"/>
          <w:szCs w:val="24"/>
        </w:rPr>
        <w:t xml:space="preserve"> do przeprowadzenia,</w:t>
      </w:r>
    </w:p>
    <w:p w14:paraId="31F5F090" w14:textId="77777777" w:rsidR="00996E3F" w:rsidRPr="00447BB3" w:rsidRDefault="009E76CD" w:rsidP="006274A5">
      <w:pPr>
        <w:numPr>
          <w:ilvl w:val="1"/>
          <w:numId w:val="13"/>
        </w:numPr>
        <w:autoSpaceDE w:val="0"/>
        <w:autoSpaceDN w:val="0"/>
        <w:adjustRightInd w:val="0"/>
        <w:spacing w:after="0" w:line="288" w:lineRule="auto"/>
        <w:ind w:left="709" w:hanging="283"/>
        <w:jc w:val="both"/>
        <w:rPr>
          <w:rFonts w:ascii="Cambria" w:eastAsia="Arial" w:hAnsi="Cambria"/>
          <w:sz w:val="24"/>
          <w:szCs w:val="24"/>
        </w:rPr>
      </w:pPr>
      <w:r w:rsidRPr="00447BB3">
        <w:rPr>
          <w:rFonts w:ascii="Cambria" w:eastAsia="Arial" w:hAnsi="Cambria"/>
          <w:sz w:val="24"/>
          <w:szCs w:val="24"/>
        </w:rPr>
        <w:lastRenderedPageBreak/>
        <w:t>zwiększenia wartości zamówienia maksymalnie o 50% z uwagi na udzielenie zamówień uzupełniających</w:t>
      </w:r>
      <w:r w:rsidR="00996E3F" w:rsidRPr="00447BB3">
        <w:rPr>
          <w:rFonts w:ascii="Cambria" w:eastAsia="Arial" w:hAnsi="Cambria"/>
          <w:sz w:val="24"/>
          <w:szCs w:val="24"/>
        </w:rPr>
        <w:t>,</w:t>
      </w:r>
    </w:p>
    <w:p w14:paraId="31CED096" w14:textId="11A0AC55" w:rsidR="00996E3F" w:rsidRPr="00447BB3" w:rsidRDefault="00996E3F" w:rsidP="006274A5">
      <w:pPr>
        <w:autoSpaceDE w:val="0"/>
        <w:autoSpaceDN w:val="0"/>
        <w:adjustRightInd w:val="0"/>
        <w:spacing w:after="0" w:line="288" w:lineRule="auto"/>
        <w:ind w:left="360"/>
        <w:jc w:val="both"/>
        <w:rPr>
          <w:rFonts w:ascii="Cambria" w:eastAsia="Arial" w:hAnsi="Cambria"/>
          <w:sz w:val="24"/>
          <w:szCs w:val="24"/>
        </w:rPr>
      </w:pPr>
      <w:r w:rsidRPr="00447BB3">
        <w:rPr>
          <w:rFonts w:ascii="Cambria" w:eastAsia="Arial" w:hAnsi="Cambria"/>
          <w:sz w:val="24"/>
          <w:szCs w:val="24"/>
        </w:rPr>
        <w:t xml:space="preserve">a ponadto Zamawiający przewiduje możliwość innych zmian w Umowie w przypadkach uregulowanych w Wytycznych lub gdy nastąpi zmiana powszechnie obowiązujących przepisów prawa w zakresie mającym wpływ na realizację przedmiotu zamówienia, gdy konieczność wprowadzenia zmian będzie następstwem zmian Wytycznych lub zaleceń lub gdy niemożliwe będzie przeprowadzenia </w:t>
      </w:r>
      <w:r w:rsidR="000A4CB1">
        <w:rPr>
          <w:rFonts w:ascii="Cambria" w:eastAsia="Arial" w:hAnsi="Cambria"/>
          <w:sz w:val="24"/>
          <w:szCs w:val="24"/>
        </w:rPr>
        <w:t>usług</w:t>
      </w:r>
      <w:r w:rsidRPr="00447BB3">
        <w:rPr>
          <w:rFonts w:ascii="Cambria" w:eastAsia="Arial" w:hAnsi="Cambria"/>
          <w:sz w:val="24"/>
          <w:szCs w:val="24"/>
        </w:rPr>
        <w:t xml:space="preserve"> w ustalonych terminach, z przyczyn obiektywnych i niezależnych od Zamawiającego oraz Wykonawcy</w:t>
      </w:r>
      <w:r w:rsidR="00A9154F" w:rsidRPr="00447BB3">
        <w:rPr>
          <w:rFonts w:ascii="Cambria" w:eastAsia="Arial" w:hAnsi="Cambria"/>
          <w:sz w:val="24"/>
          <w:szCs w:val="24"/>
        </w:rPr>
        <w:t>.</w:t>
      </w:r>
    </w:p>
    <w:p w14:paraId="2BD27E15" w14:textId="10FC156E" w:rsidR="009E76CD" w:rsidRPr="00447BB3" w:rsidRDefault="009E76CD" w:rsidP="006274A5">
      <w:pPr>
        <w:numPr>
          <w:ilvl w:val="0"/>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Zamawiający zastrzega, że może się zwrócić do Oferentów z prośbą o wyjaśnienie treści dokumentów składanych dokumentów.</w:t>
      </w:r>
    </w:p>
    <w:p w14:paraId="66AF15E3" w14:textId="45C6326F" w:rsidR="004C292D" w:rsidRPr="00447BB3" w:rsidRDefault="004C292D" w:rsidP="006274A5">
      <w:pPr>
        <w:numPr>
          <w:ilvl w:val="0"/>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Zamawiający dopuszcza możliwość zwracania się</w:t>
      </w:r>
      <w:r w:rsidR="00710C13" w:rsidRPr="00447BB3">
        <w:rPr>
          <w:rFonts w:ascii="Cambria" w:eastAsia="Arial" w:hAnsi="Cambria"/>
          <w:sz w:val="24"/>
          <w:szCs w:val="24"/>
        </w:rPr>
        <w:t xml:space="preserve"> przez Wykonawców</w:t>
      </w:r>
      <w:r w:rsidRPr="00447BB3">
        <w:rPr>
          <w:rFonts w:ascii="Cambria" w:eastAsia="Arial" w:hAnsi="Cambria"/>
          <w:sz w:val="24"/>
          <w:szCs w:val="24"/>
        </w:rPr>
        <w:t xml:space="preserve"> do Zamawiającego o wyjaśnienie treści Zapytania ofertowego</w:t>
      </w:r>
      <w:r w:rsidR="004B4E28" w:rsidRPr="00447BB3">
        <w:rPr>
          <w:rFonts w:ascii="Cambria" w:eastAsia="Arial" w:hAnsi="Cambria"/>
          <w:sz w:val="24"/>
          <w:szCs w:val="24"/>
        </w:rPr>
        <w:t>.</w:t>
      </w:r>
      <w:r w:rsidRPr="00447BB3">
        <w:rPr>
          <w:rFonts w:ascii="Cambria" w:hAnsi="Cambria"/>
          <w:sz w:val="24"/>
          <w:szCs w:val="24"/>
        </w:rPr>
        <w:t xml:space="preserve"> </w:t>
      </w:r>
      <w:r w:rsidRPr="00447BB3">
        <w:rPr>
          <w:rFonts w:ascii="Cambria" w:eastAsia="Arial" w:hAnsi="Cambria"/>
          <w:sz w:val="24"/>
          <w:szCs w:val="24"/>
        </w:rPr>
        <w:t xml:space="preserve">Zamawiający </w:t>
      </w:r>
      <w:r w:rsidR="00AB785B" w:rsidRPr="00447BB3">
        <w:rPr>
          <w:rFonts w:ascii="Cambria" w:eastAsia="Arial" w:hAnsi="Cambria"/>
          <w:sz w:val="24"/>
          <w:szCs w:val="24"/>
        </w:rPr>
        <w:t xml:space="preserve">udzieli wyjaśnień </w:t>
      </w:r>
      <w:r w:rsidRPr="00447BB3">
        <w:rPr>
          <w:rFonts w:ascii="Cambria" w:eastAsia="Arial" w:hAnsi="Cambria"/>
          <w:sz w:val="24"/>
          <w:szCs w:val="24"/>
        </w:rPr>
        <w:t>niezwłocznie</w:t>
      </w:r>
      <w:r w:rsidR="00AB785B" w:rsidRPr="00447BB3">
        <w:rPr>
          <w:rFonts w:ascii="Cambria" w:eastAsia="Arial" w:hAnsi="Cambria"/>
          <w:sz w:val="24"/>
          <w:szCs w:val="24"/>
        </w:rPr>
        <w:t xml:space="preserve"> (z zachowaniem wymaganego trybu komunikacji za pomocą serwisu Baza Konkurencyjności).</w:t>
      </w:r>
    </w:p>
    <w:p w14:paraId="453BBC8D" w14:textId="1C7E595E" w:rsidR="009E76CD" w:rsidRPr="00447BB3" w:rsidRDefault="009E76CD" w:rsidP="006274A5">
      <w:pPr>
        <w:numPr>
          <w:ilvl w:val="0"/>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 xml:space="preserve">Płatności z tytułu realizacji umowy zawartej z wyłonionym Wykonawcą będą dokonywane w transzach, po każdorazowym  zakończeniu </w:t>
      </w:r>
      <w:r w:rsidR="00410CCE" w:rsidRPr="00447BB3">
        <w:rPr>
          <w:rFonts w:ascii="Cambria" w:eastAsia="Arial" w:hAnsi="Cambria"/>
          <w:sz w:val="24"/>
          <w:szCs w:val="24"/>
        </w:rPr>
        <w:t>świadczenia</w:t>
      </w:r>
      <w:r w:rsidRPr="00447BB3">
        <w:rPr>
          <w:rFonts w:ascii="Cambria" w:eastAsia="Arial" w:hAnsi="Cambria"/>
          <w:sz w:val="24"/>
          <w:szCs w:val="24"/>
        </w:rPr>
        <w:t xml:space="preserve"> </w:t>
      </w:r>
      <w:r w:rsidR="00410CCE" w:rsidRPr="00447BB3">
        <w:rPr>
          <w:rFonts w:ascii="Cambria" w:eastAsia="Arial" w:hAnsi="Cambria"/>
          <w:sz w:val="24"/>
          <w:szCs w:val="24"/>
        </w:rPr>
        <w:t>usług</w:t>
      </w:r>
      <w:r w:rsidRPr="00447BB3">
        <w:rPr>
          <w:rFonts w:ascii="Cambria" w:eastAsia="Arial" w:hAnsi="Cambria"/>
          <w:sz w:val="24"/>
          <w:szCs w:val="24"/>
        </w:rPr>
        <w:t xml:space="preserve">, nie </w:t>
      </w:r>
      <w:r w:rsidR="004C292D" w:rsidRPr="00447BB3">
        <w:rPr>
          <w:rFonts w:ascii="Cambria" w:eastAsia="Arial" w:hAnsi="Cambria"/>
          <w:sz w:val="24"/>
          <w:szCs w:val="24"/>
        </w:rPr>
        <w:t>później</w:t>
      </w:r>
      <w:r w:rsidRPr="00447BB3">
        <w:rPr>
          <w:rFonts w:ascii="Cambria" w:eastAsia="Arial" w:hAnsi="Cambria"/>
          <w:sz w:val="24"/>
          <w:szCs w:val="24"/>
        </w:rPr>
        <w:t xml:space="preserve"> niż</w:t>
      </w:r>
      <w:r w:rsidR="004C292D" w:rsidRPr="00447BB3">
        <w:rPr>
          <w:rFonts w:ascii="Cambria" w:eastAsia="Arial" w:hAnsi="Cambria"/>
          <w:sz w:val="24"/>
          <w:szCs w:val="24"/>
        </w:rPr>
        <w:t xml:space="preserve"> w terminie 30 dni</w:t>
      </w:r>
      <w:r w:rsidRPr="00447BB3">
        <w:rPr>
          <w:rFonts w:ascii="Cambria" w:eastAsia="Arial" w:hAnsi="Cambria"/>
          <w:sz w:val="24"/>
          <w:szCs w:val="24"/>
        </w:rPr>
        <w:t xml:space="preserve"> po przekazaniu oryginałów dokumentacji potwierdzającej wykonanie usługi zgodnie z Opisem przedmiotu zamówienia i/lub w formie płatności zaliczkowej.</w:t>
      </w:r>
    </w:p>
    <w:p w14:paraId="203C4B76" w14:textId="785A5004" w:rsidR="004C292D" w:rsidRPr="00447BB3" w:rsidRDefault="004C292D" w:rsidP="006274A5">
      <w:pPr>
        <w:numPr>
          <w:ilvl w:val="0"/>
          <w:numId w:val="13"/>
        </w:numPr>
        <w:autoSpaceDE w:val="0"/>
        <w:autoSpaceDN w:val="0"/>
        <w:adjustRightInd w:val="0"/>
        <w:spacing w:after="0" w:line="288" w:lineRule="auto"/>
        <w:jc w:val="both"/>
        <w:rPr>
          <w:rFonts w:ascii="Cambria" w:eastAsia="Arial" w:hAnsi="Cambria"/>
          <w:sz w:val="24"/>
          <w:szCs w:val="24"/>
        </w:rPr>
      </w:pPr>
      <w:r w:rsidRPr="00447BB3">
        <w:rPr>
          <w:rFonts w:ascii="Cambria" w:eastAsia="Arial" w:hAnsi="Cambria"/>
          <w:sz w:val="24"/>
          <w:szCs w:val="24"/>
        </w:rPr>
        <w:t>Zamawiający nie przewiduje procedury odwoławczej. Termin związania ofertą wynosi 30 dni od ostatecznego terminu składania ofert.</w:t>
      </w:r>
    </w:p>
    <w:p w14:paraId="62BCCB3B" w14:textId="47E0DD59" w:rsidR="009E76CD" w:rsidRPr="00447BB3" w:rsidRDefault="009E76CD" w:rsidP="006274A5">
      <w:pPr>
        <w:numPr>
          <w:ilvl w:val="0"/>
          <w:numId w:val="13"/>
        </w:numPr>
        <w:spacing w:after="0" w:line="288" w:lineRule="auto"/>
        <w:ind w:right="2"/>
        <w:jc w:val="both"/>
        <w:rPr>
          <w:rFonts w:ascii="Cambria" w:eastAsia="Arial" w:hAnsi="Cambria"/>
          <w:sz w:val="24"/>
          <w:szCs w:val="24"/>
        </w:rPr>
      </w:pPr>
      <w:r w:rsidRPr="00447BB3">
        <w:rPr>
          <w:rFonts w:ascii="Cambria" w:hAnsi="Cambria"/>
          <w:sz w:val="24"/>
          <w:szCs w:val="24"/>
        </w:rPr>
        <w:t>W przypadku, gdy wybrany Oferent odstąpi od podpisania umowy z Zamawiającym lub będzie się uchylać od jej zawarcia, Zamawiający może wybrać ofertę najkorzystniejszą spośród pozostałych ofert.</w:t>
      </w:r>
      <w:r w:rsidR="00105ECD" w:rsidRPr="00447BB3">
        <w:rPr>
          <w:rFonts w:ascii="Cambria" w:hAnsi="Cambria"/>
          <w:sz w:val="24"/>
          <w:szCs w:val="24"/>
        </w:rPr>
        <w:t xml:space="preserve"> Pkt X.</w:t>
      </w:r>
      <w:r w:rsidR="00AB785B" w:rsidRPr="00447BB3">
        <w:rPr>
          <w:rFonts w:ascii="Cambria" w:hAnsi="Cambria"/>
          <w:sz w:val="24"/>
          <w:szCs w:val="24"/>
        </w:rPr>
        <w:t>4</w:t>
      </w:r>
      <w:r w:rsidR="00105ECD" w:rsidRPr="00447BB3">
        <w:rPr>
          <w:rFonts w:ascii="Cambria" w:hAnsi="Cambria"/>
          <w:sz w:val="24"/>
          <w:szCs w:val="24"/>
        </w:rPr>
        <w:t>. i X.</w:t>
      </w:r>
      <w:r w:rsidR="00AB785B" w:rsidRPr="00447BB3">
        <w:rPr>
          <w:rFonts w:ascii="Cambria" w:hAnsi="Cambria"/>
          <w:sz w:val="24"/>
          <w:szCs w:val="24"/>
        </w:rPr>
        <w:t>5</w:t>
      </w:r>
      <w:r w:rsidR="00105ECD" w:rsidRPr="00447BB3">
        <w:rPr>
          <w:rFonts w:ascii="Cambria" w:hAnsi="Cambria"/>
          <w:sz w:val="24"/>
          <w:szCs w:val="24"/>
        </w:rPr>
        <w:t>. stosuje się odpowiednio.</w:t>
      </w:r>
    </w:p>
    <w:p w14:paraId="7FCD7E95" w14:textId="189888FC" w:rsidR="009E76CD" w:rsidRPr="00447BB3" w:rsidRDefault="009E76CD" w:rsidP="006274A5">
      <w:pPr>
        <w:numPr>
          <w:ilvl w:val="0"/>
          <w:numId w:val="13"/>
        </w:numPr>
        <w:spacing w:after="0" w:line="288" w:lineRule="auto"/>
        <w:ind w:right="2"/>
        <w:jc w:val="both"/>
        <w:rPr>
          <w:rFonts w:ascii="Cambria" w:eastAsia="Arial" w:hAnsi="Cambria"/>
          <w:sz w:val="24"/>
          <w:szCs w:val="24"/>
        </w:rPr>
      </w:pPr>
      <w:r w:rsidRPr="00447BB3">
        <w:rPr>
          <w:rFonts w:ascii="Cambria" w:eastAsia="Arial" w:hAnsi="Cambria"/>
          <w:sz w:val="24"/>
          <w:szCs w:val="24"/>
        </w:rPr>
        <w:t>Zamawiający jest uprawniony do poprawienia w tekście oferty oczywistych omyłek pisarskich, niezwłocznie zawiadamiając o tym danego Oferenta.</w:t>
      </w:r>
    </w:p>
    <w:p w14:paraId="2CEABA93" w14:textId="39A3859F" w:rsidR="008E2AFE" w:rsidRPr="00447BB3" w:rsidRDefault="008E2AFE" w:rsidP="006274A5">
      <w:pPr>
        <w:numPr>
          <w:ilvl w:val="0"/>
          <w:numId w:val="13"/>
        </w:numPr>
        <w:spacing w:after="0" w:line="288" w:lineRule="auto"/>
        <w:ind w:right="2"/>
        <w:jc w:val="both"/>
        <w:rPr>
          <w:rFonts w:ascii="Cambria" w:eastAsia="Arial" w:hAnsi="Cambria"/>
          <w:sz w:val="24"/>
          <w:szCs w:val="24"/>
        </w:rPr>
      </w:pPr>
      <w:r w:rsidRPr="00447BB3">
        <w:rPr>
          <w:rFonts w:ascii="Cambria" w:eastAsia="Arial" w:hAnsi="Cambria"/>
          <w:sz w:val="24"/>
          <w:szCs w:val="24"/>
        </w:rPr>
        <w:t xml:space="preserve">W przypadku rozbieżności </w:t>
      </w:r>
      <w:r w:rsidR="006A47F9" w:rsidRPr="00447BB3">
        <w:rPr>
          <w:rFonts w:ascii="Cambria" w:eastAsia="Arial" w:hAnsi="Cambria"/>
          <w:sz w:val="24"/>
          <w:szCs w:val="24"/>
        </w:rPr>
        <w:t>w treści oferty (np. rozbieżności pomiędzy wartościami wpisanymi liczbowo, a wartościami wpisanymi słownie)</w:t>
      </w:r>
      <w:r w:rsidRPr="00447BB3">
        <w:rPr>
          <w:rFonts w:ascii="Cambria" w:eastAsia="Arial" w:hAnsi="Cambria"/>
          <w:sz w:val="24"/>
          <w:szCs w:val="24"/>
        </w:rPr>
        <w:t xml:space="preserve"> </w:t>
      </w:r>
      <w:r w:rsidR="00A20875" w:rsidRPr="007F696E">
        <w:rPr>
          <w:rFonts w:ascii="Cambria" w:eastAsia="Arial" w:hAnsi="Cambria"/>
          <w:sz w:val="24"/>
          <w:szCs w:val="24"/>
        </w:rPr>
        <w:t xml:space="preserve">lub rozbieżności pomiędzy treścią składanych dokumentów (np. rozbieżności pomiędzy liczbą godzin doświadczenia wskazaną w Załączniku nr 3, a liczbą godzin doświadczenia Wykonawcy wynikającą z przedłożonych </w:t>
      </w:r>
      <w:r w:rsidR="00A20875">
        <w:rPr>
          <w:rFonts w:ascii="Cambria" w:hAnsi="Cambria" w:cs="Calibri"/>
          <w:bCs/>
          <w:sz w:val="24"/>
          <w:szCs w:val="24"/>
        </w:rPr>
        <w:t>dokumentów</w:t>
      </w:r>
      <w:r w:rsidR="00A20875" w:rsidRPr="007F696E">
        <w:rPr>
          <w:rFonts w:ascii="Cambria" w:hAnsi="Cambria" w:cs="Calibri"/>
          <w:bCs/>
          <w:sz w:val="24"/>
          <w:szCs w:val="24"/>
        </w:rPr>
        <w:t>)</w:t>
      </w:r>
      <w:r w:rsidR="00A20875">
        <w:rPr>
          <w:rFonts w:ascii="Cambria" w:hAnsi="Cambria" w:cs="Calibri"/>
          <w:bCs/>
          <w:sz w:val="24"/>
          <w:szCs w:val="24"/>
        </w:rPr>
        <w:t xml:space="preserve"> </w:t>
      </w:r>
      <w:r w:rsidRPr="00447BB3">
        <w:rPr>
          <w:rFonts w:ascii="Cambria" w:eastAsia="Arial" w:hAnsi="Cambria"/>
          <w:sz w:val="24"/>
          <w:szCs w:val="24"/>
        </w:rPr>
        <w:t>za wiążące uważa się dane/informacje mniej korzystne dla Oferenta</w:t>
      </w:r>
      <w:r w:rsidR="006A47F9" w:rsidRPr="00447BB3">
        <w:rPr>
          <w:rFonts w:ascii="Cambria" w:eastAsia="Arial" w:hAnsi="Cambria"/>
          <w:sz w:val="24"/>
          <w:szCs w:val="24"/>
        </w:rPr>
        <w:t xml:space="preserve"> na etapie oceny ofert – Zamawiający przyjmuje dane/informacje mniej korzystne dla Oferenta na etapie oceny ofert</w:t>
      </w:r>
      <w:r w:rsidRPr="00447BB3">
        <w:rPr>
          <w:rFonts w:ascii="Cambria" w:eastAsia="Arial" w:hAnsi="Cambria"/>
          <w:sz w:val="24"/>
          <w:szCs w:val="24"/>
        </w:rPr>
        <w:t>.</w:t>
      </w:r>
      <w:r w:rsidR="006A47F9" w:rsidRPr="00447BB3">
        <w:rPr>
          <w:rFonts w:ascii="Cambria" w:eastAsia="Arial" w:hAnsi="Cambria"/>
          <w:sz w:val="24"/>
          <w:szCs w:val="24"/>
        </w:rPr>
        <w:t xml:space="preserve"> Powyższe ma również zastosowanie w przypadków błędów obliczeniowych (np. w przypadku rozbieżności pomiędzy ceną jednostkową za realizację 1 godziny </w:t>
      </w:r>
      <w:r w:rsidR="00410CCE" w:rsidRPr="00447BB3">
        <w:rPr>
          <w:rFonts w:ascii="Cambria" w:eastAsia="Arial" w:hAnsi="Cambria"/>
          <w:sz w:val="24"/>
          <w:szCs w:val="24"/>
        </w:rPr>
        <w:t>zegarowej usług</w:t>
      </w:r>
      <w:r w:rsidR="006A47F9" w:rsidRPr="00447BB3">
        <w:rPr>
          <w:rFonts w:ascii="Cambria" w:eastAsia="Arial" w:hAnsi="Cambria"/>
          <w:sz w:val="24"/>
          <w:szCs w:val="24"/>
        </w:rPr>
        <w:t>, a łączną ceną za realizację całego zamówienia, za wiążącą uważa się wartość mniej korzystną dla Oferenta na etapie składania ofert, czyli cenę wyższą).</w:t>
      </w:r>
    </w:p>
    <w:p w14:paraId="296E8232" w14:textId="0F857E26" w:rsidR="00A20875" w:rsidRPr="00A20875" w:rsidRDefault="00A20875" w:rsidP="006274A5">
      <w:pPr>
        <w:numPr>
          <w:ilvl w:val="0"/>
          <w:numId w:val="13"/>
        </w:numPr>
        <w:spacing w:after="0" w:line="288" w:lineRule="auto"/>
        <w:ind w:right="2"/>
        <w:jc w:val="both"/>
        <w:rPr>
          <w:rFonts w:ascii="Cambria" w:eastAsia="Arial" w:hAnsi="Cambria"/>
          <w:sz w:val="24"/>
          <w:szCs w:val="24"/>
        </w:rPr>
      </w:pPr>
      <w:r>
        <w:rPr>
          <w:rFonts w:ascii="Cambria" w:eastAsia="Arial" w:hAnsi="Cambria"/>
          <w:sz w:val="24"/>
          <w:szCs w:val="24"/>
        </w:rPr>
        <w:t xml:space="preserve">Wszystkie załączniki można edytować w zakresie niewpływającym na ich zakres merytoryczny (np. możliwe jest dodanie dodatkowych wersów w tabelach w celu </w:t>
      </w:r>
      <w:r>
        <w:rPr>
          <w:rFonts w:ascii="Cambria" w:eastAsia="Arial" w:hAnsi="Cambria"/>
          <w:sz w:val="24"/>
          <w:szCs w:val="24"/>
        </w:rPr>
        <w:lastRenderedPageBreak/>
        <w:t>wymienienia posiadanego doświadczenia lub poszerzenie poszczególnych wersów/kolumn w celu ich uzupełnienia lub złożenia wymaganych podpisów).</w:t>
      </w:r>
    </w:p>
    <w:p w14:paraId="097E0667" w14:textId="63873EDB" w:rsidR="009E76CD" w:rsidRPr="00447BB3" w:rsidRDefault="009E76CD" w:rsidP="006274A5">
      <w:pPr>
        <w:numPr>
          <w:ilvl w:val="0"/>
          <w:numId w:val="13"/>
        </w:numPr>
        <w:spacing w:after="0" w:line="288" w:lineRule="auto"/>
        <w:ind w:right="2"/>
        <w:jc w:val="both"/>
        <w:rPr>
          <w:rFonts w:ascii="Cambria" w:eastAsia="Arial" w:hAnsi="Cambria"/>
          <w:sz w:val="24"/>
          <w:szCs w:val="24"/>
        </w:rPr>
      </w:pPr>
      <w:r w:rsidRPr="00447BB3">
        <w:rPr>
          <w:rFonts w:ascii="Cambria" w:hAnsi="Cambria"/>
          <w:sz w:val="24"/>
          <w:szCs w:val="24"/>
        </w:rPr>
        <w:t xml:space="preserve">Zamawiający informuje, a Oferent, który składa ofertę akceptuje, że </w:t>
      </w:r>
      <w:r w:rsidR="00CB2E6B" w:rsidRPr="00447BB3">
        <w:rPr>
          <w:rFonts w:ascii="Cambria" w:hAnsi="Cambria"/>
          <w:sz w:val="24"/>
          <w:szCs w:val="24"/>
        </w:rPr>
        <w:t xml:space="preserve">– niezależnie od pkt 1. powyżej - </w:t>
      </w:r>
      <w:r w:rsidRPr="00447BB3">
        <w:rPr>
          <w:rFonts w:ascii="Cambria" w:hAnsi="Cambria"/>
          <w:sz w:val="24"/>
          <w:szCs w:val="24"/>
        </w:rPr>
        <w:t>w umowie będą znajdowały się m.in. postanowienia przewidujące</w:t>
      </w:r>
      <w:r w:rsidRPr="00447BB3">
        <w:rPr>
          <w:rFonts w:ascii="Cambria" w:eastAsia="Arial" w:hAnsi="Cambria"/>
          <w:sz w:val="24"/>
          <w:szCs w:val="24"/>
        </w:rPr>
        <w:t>:</w:t>
      </w:r>
    </w:p>
    <w:p w14:paraId="42C86307" w14:textId="563A728B" w:rsidR="009E76CD" w:rsidRPr="00447BB3" w:rsidRDefault="004C292D" w:rsidP="006274A5">
      <w:pPr>
        <w:pStyle w:val="Akapitzlist"/>
        <w:numPr>
          <w:ilvl w:val="0"/>
          <w:numId w:val="14"/>
        </w:numPr>
        <w:tabs>
          <w:tab w:val="left" w:pos="709"/>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bCs/>
          <w:sz w:val="24"/>
          <w:szCs w:val="24"/>
        </w:rPr>
        <w:t xml:space="preserve">karę umowną w wysokości 30% łącznego wynagrodzenia brutto Wykonawcy w przypadku </w:t>
      </w:r>
      <w:r w:rsidRPr="00447BB3">
        <w:rPr>
          <w:rFonts w:ascii="Cambria" w:hAnsi="Cambria" w:cs="Calibri"/>
          <w:sz w:val="24"/>
          <w:szCs w:val="24"/>
        </w:rPr>
        <w:t xml:space="preserve">skierowania do realizacji zamówienia osób niespełniających wymogów </w:t>
      </w:r>
      <w:r w:rsidRPr="00447BB3">
        <w:rPr>
          <w:rFonts w:ascii="Cambria" w:hAnsi="Cambria" w:cs="Arial"/>
          <w:bCs/>
          <w:color w:val="000000"/>
          <w:sz w:val="24"/>
          <w:szCs w:val="24"/>
        </w:rPr>
        <w:t>wykształcenia i/lub doświadczenia, o których mowa w niniejszym Zapytaniu ofertowym</w:t>
      </w:r>
      <w:r w:rsidRPr="00447BB3">
        <w:rPr>
          <w:rFonts w:ascii="Cambria" w:hAnsi="Cambria" w:cs="Calibri"/>
          <w:sz w:val="24"/>
          <w:szCs w:val="24"/>
        </w:rPr>
        <w:t>,</w:t>
      </w:r>
    </w:p>
    <w:p w14:paraId="1A7177DB" w14:textId="37B516CE" w:rsidR="008B5CFC" w:rsidRPr="00447BB3" w:rsidRDefault="002214DA" w:rsidP="006274A5">
      <w:pPr>
        <w:pStyle w:val="Akapitzlist"/>
        <w:numPr>
          <w:ilvl w:val="0"/>
          <w:numId w:val="14"/>
        </w:numPr>
        <w:tabs>
          <w:tab w:val="left" w:pos="709"/>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bCs/>
          <w:sz w:val="24"/>
          <w:szCs w:val="24"/>
        </w:rPr>
        <w:t xml:space="preserve">karę umowną w wysokości </w:t>
      </w:r>
      <w:r w:rsidR="00124E10">
        <w:rPr>
          <w:rFonts w:ascii="Cambria" w:hAnsi="Cambria"/>
          <w:bCs/>
          <w:sz w:val="24"/>
          <w:szCs w:val="24"/>
        </w:rPr>
        <w:t>20</w:t>
      </w:r>
      <w:r w:rsidRPr="00447BB3">
        <w:rPr>
          <w:rFonts w:ascii="Cambria" w:hAnsi="Cambria"/>
          <w:bCs/>
          <w:sz w:val="24"/>
          <w:szCs w:val="24"/>
        </w:rPr>
        <w:t xml:space="preserve">% łącznego wynagrodzenia brutto Wykonawcy w przypadku zadeklarowania spełnienia kryterium oceny ofert </w:t>
      </w:r>
      <w:r w:rsidRPr="00447BB3">
        <w:rPr>
          <w:rFonts w:ascii="Cambria" w:hAnsi="Cambria"/>
          <w:bCs/>
          <w:i/>
          <w:iCs/>
          <w:sz w:val="24"/>
          <w:szCs w:val="24"/>
        </w:rPr>
        <w:t>Aspekty społeczne</w:t>
      </w:r>
      <w:r w:rsidRPr="00447BB3">
        <w:rPr>
          <w:rFonts w:ascii="Cambria" w:hAnsi="Cambria"/>
          <w:bCs/>
          <w:sz w:val="24"/>
          <w:szCs w:val="24"/>
        </w:rPr>
        <w:t xml:space="preserve"> (kryterium oceny ofert z pkt </w:t>
      </w:r>
      <w:r w:rsidRPr="00447BB3">
        <w:rPr>
          <w:rFonts w:ascii="Cambria" w:hAnsi="Cambria" w:cs="Calibri"/>
          <w:iCs/>
          <w:sz w:val="24"/>
          <w:szCs w:val="24"/>
        </w:rPr>
        <w:t>VII.</w:t>
      </w:r>
      <w:r w:rsidR="00A20875">
        <w:rPr>
          <w:rFonts w:ascii="Cambria" w:hAnsi="Cambria" w:cs="Calibri"/>
          <w:iCs/>
          <w:sz w:val="24"/>
          <w:szCs w:val="24"/>
        </w:rPr>
        <w:t>4</w:t>
      </w:r>
      <w:r w:rsidRPr="00447BB3">
        <w:rPr>
          <w:rFonts w:ascii="Cambria" w:hAnsi="Cambria" w:cs="Calibri"/>
          <w:iCs/>
          <w:sz w:val="24"/>
          <w:szCs w:val="24"/>
        </w:rPr>
        <w:t>. niniejszego Zapytania) i nie zrealizowania tego obowiązku w trakcie realizacji zamówienia</w:t>
      </w:r>
      <w:r w:rsidR="00CB2E6B" w:rsidRPr="00447BB3">
        <w:rPr>
          <w:rFonts w:ascii="Cambria" w:hAnsi="Cambria" w:cs="Calibri"/>
          <w:iCs/>
          <w:sz w:val="24"/>
          <w:szCs w:val="24"/>
        </w:rPr>
        <w:t>;</w:t>
      </w:r>
    </w:p>
    <w:p w14:paraId="1C8BD392" w14:textId="038701DB" w:rsidR="009E76CD" w:rsidRPr="00447BB3" w:rsidRDefault="009E76CD" w:rsidP="006274A5">
      <w:pPr>
        <w:pStyle w:val="Akapitzlist"/>
        <w:numPr>
          <w:ilvl w:val="0"/>
          <w:numId w:val="14"/>
        </w:numPr>
        <w:tabs>
          <w:tab w:val="left" w:pos="709"/>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bCs/>
          <w:sz w:val="24"/>
          <w:szCs w:val="24"/>
        </w:rPr>
        <w:t xml:space="preserve">karę umowną w wysokości </w:t>
      </w:r>
      <w:r w:rsidR="000F6FA1">
        <w:rPr>
          <w:rFonts w:ascii="Cambria" w:hAnsi="Cambria"/>
          <w:bCs/>
          <w:sz w:val="24"/>
          <w:szCs w:val="24"/>
        </w:rPr>
        <w:t>1</w:t>
      </w:r>
      <w:r w:rsidRPr="00447BB3">
        <w:rPr>
          <w:rFonts w:ascii="Cambria" w:hAnsi="Cambria"/>
          <w:bCs/>
          <w:sz w:val="24"/>
          <w:szCs w:val="24"/>
        </w:rPr>
        <w:t xml:space="preserve">% łącznego wynagrodzenia </w:t>
      </w:r>
      <w:r w:rsidR="00955FEB" w:rsidRPr="00447BB3">
        <w:rPr>
          <w:rFonts w:ascii="Cambria" w:hAnsi="Cambria"/>
          <w:bCs/>
          <w:sz w:val="24"/>
          <w:szCs w:val="24"/>
        </w:rPr>
        <w:t xml:space="preserve">brutto </w:t>
      </w:r>
      <w:r w:rsidRPr="00447BB3">
        <w:rPr>
          <w:rFonts w:ascii="Cambria" w:hAnsi="Cambria"/>
          <w:bCs/>
          <w:sz w:val="24"/>
          <w:szCs w:val="24"/>
        </w:rPr>
        <w:t xml:space="preserve">Wykonawcy -  </w:t>
      </w:r>
      <w:r w:rsidRPr="00447BB3">
        <w:rPr>
          <w:rFonts w:ascii="Cambria" w:hAnsi="Cambria"/>
          <w:bCs/>
          <w:sz w:val="24"/>
          <w:szCs w:val="24"/>
        </w:rPr>
        <w:br/>
        <w:t>w przypadku nie wykonywania przez Wykonawcę zamówienia w sposób zgodny z postanowieniami umowy,  bez zachowania należytej staranności</w:t>
      </w:r>
      <w:r w:rsidR="004C3B1B" w:rsidRPr="00447BB3">
        <w:rPr>
          <w:rFonts w:ascii="Cambria" w:hAnsi="Cambria"/>
          <w:bCs/>
          <w:sz w:val="24"/>
          <w:szCs w:val="24"/>
        </w:rPr>
        <w:t>,</w:t>
      </w:r>
      <w:r w:rsidRPr="00447BB3">
        <w:rPr>
          <w:rFonts w:ascii="Cambria" w:hAnsi="Cambria"/>
          <w:bCs/>
          <w:sz w:val="24"/>
          <w:szCs w:val="24"/>
        </w:rPr>
        <w:t xml:space="preserve"> w szczególności jakichkolwiek nieuzasadnionych opóźnień w dostarczaniu dokumentacji oraz informowaniu o nieobecnościach</w:t>
      </w:r>
      <w:r w:rsidRPr="00447BB3">
        <w:rPr>
          <w:rFonts w:ascii="Cambria" w:hAnsi="Cambria" w:cs="Calibri"/>
          <w:sz w:val="24"/>
          <w:szCs w:val="24"/>
        </w:rPr>
        <w:t xml:space="preserve">, </w:t>
      </w:r>
      <w:r w:rsidR="00FD0173" w:rsidRPr="00447BB3">
        <w:rPr>
          <w:rFonts w:ascii="Cambria" w:hAnsi="Cambria" w:cs="Calibri"/>
          <w:sz w:val="24"/>
          <w:szCs w:val="24"/>
        </w:rPr>
        <w:t xml:space="preserve">nieprzeprowadzaniu zajęć </w:t>
      </w:r>
      <w:r w:rsidR="00604B01" w:rsidRPr="00447BB3">
        <w:rPr>
          <w:rFonts w:ascii="Cambria" w:hAnsi="Cambria" w:cs="Calibri"/>
          <w:sz w:val="24"/>
          <w:szCs w:val="24"/>
        </w:rPr>
        <w:t xml:space="preserve">w terminie lub skracaniu zajęć, </w:t>
      </w:r>
      <w:r w:rsidRPr="00447BB3">
        <w:rPr>
          <w:rFonts w:ascii="Cambria" w:hAnsi="Cambria" w:cs="Calibri"/>
          <w:sz w:val="24"/>
          <w:szCs w:val="24"/>
        </w:rPr>
        <w:t>za każdy przypadek naruszenia,</w:t>
      </w:r>
    </w:p>
    <w:p w14:paraId="3B403B37" w14:textId="057A1809" w:rsidR="009E76CD" w:rsidRPr="00447BB3" w:rsidRDefault="00A20875" w:rsidP="006274A5">
      <w:pPr>
        <w:pStyle w:val="Akapitzlist"/>
        <w:numPr>
          <w:ilvl w:val="0"/>
          <w:numId w:val="14"/>
        </w:numPr>
        <w:tabs>
          <w:tab w:val="left" w:pos="426"/>
        </w:tabs>
        <w:autoSpaceDE w:val="0"/>
        <w:autoSpaceDN w:val="0"/>
        <w:adjustRightInd w:val="0"/>
        <w:spacing w:after="0" w:line="288" w:lineRule="auto"/>
        <w:contextualSpacing/>
        <w:jc w:val="both"/>
        <w:rPr>
          <w:rFonts w:ascii="Cambria" w:hAnsi="Cambria" w:cs="Calibri"/>
          <w:sz w:val="24"/>
          <w:szCs w:val="24"/>
        </w:rPr>
      </w:pPr>
      <w:r w:rsidRPr="007F696E">
        <w:rPr>
          <w:rFonts w:ascii="Cambria" w:hAnsi="Cambria"/>
          <w:bCs/>
          <w:sz w:val="24"/>
          <w:szCs w:val="24"/>
        </w:rPr>
        <w:t>karę umowną w</w:t>
      </w:r>
      <w:r w:rsidRPr="007F696E">
        <w:rPr>
          <w:rFonts w:ascii="Cambria" w:hAnsi="Cambria"/>
          <w:sz w:val="24"/>
          <w:szCs w:val="24"/>
          <w:lang w:bidi="pl-PL"/>
        </w:rPr>
        <w:t xml:space="preserve"> przypadku niezrealizowania przedmiotu zamówienia w terminie wskazanym przez Zamawiającego zgodnie z zadeklarowanym przez Wykonawcę okresem gotowości, w wysokości </w:t>
      </w:r>
      <w:r w:rsidR="000F6FA1">
        <w:rPr>
          <w:rFonts w:ascii="Cambria" w:hAnsi="Cambria"/>
          <w:sz w:val="24"/>
          <w:szCs w:val="24"/>
          <w:lang w:bidi="pl-PL"/>
        </w:rPr>
        <w:t>20</w:t>
      </w:r>
      <w:r w:rsidR="009E76CD" w:rsidRPr="00447BB3">
        <w:rPr>
          <w:rFonts w:ascii="Cambria" w:hAnsi="Cambria"/>
          <w:sz w:val="24"/>
          <w:szCs w:val="24"/>
          <w:lang w:bidi="pl-PL"/>
        </w:rPr>
        <w:t xml:space="preserve">% łącznego wynagrodzenia </w:t>
      </w:r>
      <w:r w:rsidR="00955FEB" w:rsidRPr="00447BB3">
        <w:rPr>
          <w:rFonts w:ascii="Cambria" w:hAnsi="Cambria"/>
          <w:sz w:val="24"/>
          <w:szCs w:val="24"/>
          <w:lang w:bidi="pl-PL"/>
        </w:rPr>
        <w:t xml:space="preserve">brutto </w:t>
      </w:r>
      <w:r w:rsidR="009E76CD" w:rsidRPr="00447BB3">
        <w:rPr>
          <w:rFonts w:ascii="Cambria" w:hAnsi="Cambria"/>
          <w:sz w:val="24"/>
          <w:szCs w:val="24"/>
          <w:lang w:bidi="pl-PL"/>
        </w:rPr>
        <w:t>Wykonawcy za każdy przypadek;</w:t>
      </w:r>
    </w:p>
    <w:p w14:paraId="2A2C8925" w14:textId="160F30A8" w:rsidR="009E76CD" w:rsidRPr="00447BB3" w:rsidRDefault="00955FEB" w:rsidP="006274A5">
      <w:pPr>
        <w:pStyle w:val="Akapitzlist"/>
        <w:numPr>
          <w:ilvl w:val="0"/>
          <w:numId w:val="14"/>
        </w:numPr>
        <w:tabs>
          <w:tab w:val="left" w:pos="426"/>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bCs/>
          <w:sz w:val="24"/>
          <w:szCs w:val="24"/>
        </w:rPr>
        <w:t xml:space="preserve">karę umowną za odstąpienie od Umowy z przyczyn leżących po stronie Wykonawcy lub w przypadku odstąpienia od umowy przez Wykonawcę z przyczyn nie leżących po stronie Zamawiającego,  a także za rozwiązanie Umowy przez którąkolwiek ze stron z przyczyn leżących po stronie Wykonawcy, w wysokości 30% wynagrodzenia brutto Wykonawcy za </w:t>
      </w:r>
      <w:r w:rsidR="001761A8" w:rsidRPr="00447BB3">
        <w:rPr>
          <w:rFonts w:ascii="Cambria" w:hAnsi="Cambria"/>
          <w:bCs/>
          <w:sz w:val="24"/>
          <w:szCs w:val="24"/>
        </w:rPr>
        <w:t>usługi</w:t>
      </w:r>
      <w:r w:rsidRPr="00447BB3">
        <w:rPr>
          <w:rFonts w:ascii="Cambria" w:hAnsi="Cambria"/>
          <w:bCs/>
          <w:sz w:val="24"/>
          <w:szCs w:val="24"/>
        </w:rPr>
        <w:t>, które nie zostały zrealizowane,</w:t>
      </w:r>
    </w:p>
    <w:p w14:paraId="099613F5" w14:textId="77777777" w:rsidR="009E76CD" w:rsidRPr="00447BB3" w:rsidRDefault="009E76CD" w:rsidP="006274A5">
      <w:pPr>
        <w:pStyle w:val="Akapitzlist"/>
        <w:numPr>
          <w:ilvl w:val="0"/>
          <w:numId w:val="14"/>
        </w:numPr>
        <w:tabs>
          <w:tab w:val="left" w:pos="426"/>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cs="Calibri"/>
          <w:sz w:val="24"/>
          <w:szCs w:val="24"/>
        </w:rPr>
        <w:t>możliwość dochodzenia od Wykonawcy odszkodowania przenoszącego  wysokość kar umownych, na zasadach ogólnych (odszkodowanie uzupełniające);</w:t>
      </w:r>
    </w:p>
    <w:p w14:paraId="5D88445E" w14:textId="3A5FB204" w:rsidR="009E76CD" w:rsidRPr="00447BB3" w:rsidRDefault="00955FEB" w:rsidP="006274A5">
      <w:pPr>
        <w:pStyle w:val="Akapitzlist"/>
        <w:numPr>
          <w:ilvl w:val="0"/>
          <w:numId w:val="14"/>
        </w:numPr>
        <w:tabs>
          <w:tab w:val="left" w:pos="426"/>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sz w:val="24"/>
          <w:szCs w:val="24"/>
        </w:rPr>
        <w:t>możliwość niezwłocznego odstąpienia od umowy przez Zamawiającego w przypadku naruszenia przez Wykonawcę warunków podpisanej umowy, w tym m.in.:</w:t>
      </w:r>
    </w:p>
    <w:p w14:paraId="4FB3A3FD" w14:textId="5A1C5F99" w:rsidR="009E76CD" w:rsidRPr="00447BB3" w:rsidRDefault="00955FEB" w:rsidP="006274A5">
      <w:pPr>
        <w:pStyle w:val="Akapitzlist"/>
        <w:numPr>
          <w:ilvl w:val="1"/>
          <w:numId w:val="14"/>
        </w:numPr>
        <w:tabs>
          <w:tab w:val="left" w:pos="426"/>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sz w:val="24"/>
          <w:szCs w:val="24"/>
        </w:rPr>
        <w:t>stwierdzenia przez Zamawiającego jakiegokolwiek niezgodnego z umową uchybienia, zmiany, opóźnienia, skracania zajęć i realizacji przedmiotu umowy niezgodnie z przedstawianym przez Zamawiającego harmonogramem,</w:t>
      </w:r>
    </w:p>
    <w:p w14:paraId="39A6F295" w14:textId="0D8C45A1" w:rsidR="009E76CD" w:rsidRPr="00447BB3" w:rsidRDefault="00955FEB" w:rsidP="006274A5">
      <w:pPr>
        <w:pStyle w:val="Akapitzlist"/>
        <w:numPr>
          <w:ilvl w:val="1"/>
          <w:numId w:val="14"/>
        </w:numPr>
        <w:tabs>
          <w:tab w:val="left" w:pos="426"/>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sz w:val="24"/>
          <w:szCs w:val="24"/>
        </w:rPr>
        <w:t>uznania bądź kwestionowania przez Instytucję Zarządzającą poszczególnych wydatków związanych z realizacją Projektu, w tym zadań, bądź ich części za niekwalifikowane</w:t>
      </w:r>
      <w:r w:rsidR="00A20875">
        <w:rPr>
          <w:rFonts w:ascii="Cambria" w:hAnsi="Cambria"/>
          <w:sz w:val="24"/>
          <w:szCs w:val="24"/>
        </w:rPr>
        <w:t>,</w:t>
      </w:r>
      <w:r w:rsidRPr="00447BB3">
        <w:rPr>
          <w:rFonts w:ascii="Cambria" w:hAnsi="Cambria"/>
          <w:sz w:val="24"/>
          <w:szCs w:val="24"/>
        </w:rPr>
        <w:t xml:space="preserve"> z uwagi na uchybienia Wykonawcy w trakcie realizacji przedmiotu umowy,</w:t>
      </w:r>
    </w:p>
    <w:p w14:paraId="54B51784" w14:textId="62CB2D61" w:rsidR="009E76CD" w:rsidRPr="00447BB3" w:rsidRDefault="00955FEB" w:rsidP="006274A5">
      <w:pPr>
        <w:pStyle w:val="Akapitzlist"/>
        <w:numPr>
          <w:ilvl w:val="1"/>
          <w:numId w:val="14"/>
        </w:numPr>
        <w:tabs>
          <w:tab w:val="left" w:pos="426"/>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cs="Calibri"/>
          <w:sz w:val="24"/>
          <w:szCs w:val="24"/>
        </w:rPr>
        <w:lastRenderedPageBreak/>
        <w:t xml:space="preserve">skierowania do realizacji zamówienia osób niespełniających </w:t>
      </w:r>
      <w:r w:rsidR="0042705D" w:rsidRPr="00447BB3">
        <w:rPr>
          <w:rFonts w:ascii="Cambria" w:hAnsi="Cambria" w:cs="Calibri"/>
          <w:sz w:val="24"/>
          <w:szCs w:val="24"/>
        </w:rPr>
        <w:t>wymogów wykształcenia</w:t>
      </w:r>
      <w:r w:rsidRPr="00447BB3">
        <w:rPr>
          <w:rFonts w:ascii="Cambria" w:hAnsi="Cambria" w:cs="Arial"/>
          <w:bCs/>
          <w:color w:val="000000"/>
          <w:sz w:val="24"/>
          <w:szCs w:val="24"/>
        </w:rPr>
        <w:t xml:space="preserve"> i/lub doświadczenia, o których mowa niniejszym Zapytaniu ofertowym</w:t>
      </w:r>
      <w:r w:rsidRPr="00447BB3">
        <w:rPr>
          <w:rFonts w:ascii="Cambria" w:hAnsi="Cambria" w:cs="Calibri"/>
          <w:sz w:val="24"/>
          <w:szCs w:val="24"/>
        </w:rPr>
        <w:t>.</w:t>
      </w:r>
    </w:p>
    <w:p w14:paraId="4254178B" w14:textId="5EE94D3F" w:rsidR="009E76CD" w:rsidRPr="00447BB3" w:rsidRDefault="009E76CD" w:rsidP="006274A5">
      <w:pPr>
        <w:pStyle w:val="Akapitzlist"/>
        <w:numPr>
          <w:ilvl w:val="0"/>
          <w:numId w:val="14"/>
        </w:numPr>
        <w:tabs>
          <w:tab w:val="left" w:pos="426"/>
        </w:tabs>
        <w:autoSpaceDE w:val="0"/>
        <w:autoSpaceDN w:val="0"/>
        <w:adjustRightInd w:val="0"/>
        <w:spacing w:after="0" w:line="288" w:lineRule="auto"/>
        <w:contextualSpacing/>
        <w:jc w:val="both"/>
        <w:rPr>
          <w:rFonts w:ascii="Cambria" w:hAnsi="Cambria" w:cs="Calibri"/>
          <w:sz w:val="24"/>
          <w:szCs w:val="24"/>
        </w:rPr>
      </w:pPr>
      <w:r w:rsidRPr="00447BB3">
        <w:rPr>
          <w:rFonts w:ascii="Cambria" w:hAnsi="Cambria"/>
          <w:bCs/>
          <w:sz w:val="24"/>
          <w:szCs w:val="24"/>
        </w:rPr>
        <w:t xml:space="preserve">możliwość potrącania przez Zamawiającego odszkodowania w związku ze </w:t>
      </w:r>
      <w:r w:rsidRPr="00447BB3">
        <w:rPr>
          <w:rFonts w:ascii="Cambria" w:hAnsi="Cambria"/>
          <w:sz w:val="24"/>
          <w:szCs w:val="24"/>
        </w:rPr>
        <w:t xml:space="preserve">szkodą wyrządzoną Zamawiającemu nieodpowiednim zabezpieczeniem powierzonego mienia </w:t>
      </w:r>
      <w:r w:rsidR="008271E2">
        <w:rPr>
          <w:rFonts w:ascii="Cambria" w:hAnsi="Cambria"/>
          <w:sz w:val="24"/>
          <w:szCs w:val="24"/>
        </w:rPr>
        <w:t>lub</w:t>
      </w:r>
      <w:r w:rsidRPr="00447BB3">
        <w:rPr>
          <w:rFonts w:ascii="Cambria" w:hAnsi="Cambria"/>
          <w:sz w:val="24"/>
          <w:szCs w:val="24"/>
        </w:rPr>
        <w:t xml:space="preserve"> udostępnionych sal z wynagrodzeniem należnym Wykonawcy</w:t>
      </w:r>
      <w:r w:rsidRPr="00447BB3">
        <w:rPr>
          <w:rFonts w:ascii="Cambria" w:hAnsi="Cambria"/>
          <w:bCs/>
          <w:sz w:val="24"/>
          <w:szCs w:val="24"/>
        </w:rPr>
        <w:t>.</w:t>
      </w:r>
    </w:p>
    <w:p w14:paraId="1766558D" w14:textId="77777777" w:rsidR="00510D36" w:rsidRDefault="00510D36" w:rsidP="006274A5">
      <w:pPr>
        <w:tabs>
          <w:tab w:val="left" w:pos="284"/>
        </w:tabs>
        <w:spacing w:after="0" w:line="288" w:lineRule="auto"/>
        <w:jc w:val="both"/>
        <w:rPr>
          <w:rFonts w:ascii="Cambria" w:hAnsi="Cambria"/>
          <w:sz w:val="24"/>
          <w:szCs w:val="24"/>
        </w:rPr>
      </w:pPr>
    </w:p>
    <w:p w14:paraId="0EA16016" w14:textId="77777777" w:rsidR="00510D36" w:rsidRPr="005C1D62" w:rsidRDefault="00510D36" w:rsidP="00510D36">
      <w:pPr>
        <w:pStyle w:val="Akapitzlist"/>
        <w:numPr>
          <w:ilvl w:val="0"/>
          <w:numId w:val="10"/>
        </w:numPr>
        <w:tabs>
          <w:tab w:val="left" w:pos="284"/>
        </w:tabs>
        <w:spacing w:after="0" w:line="288" w:lineRule="auto"/>
        <w:ind w:left="851" w:hanging="851"/>
        <w:contextualSpacing/>
        <w:jc w:val="both"/>
        <w:rPr>
          <w:rFonts w:ascii="Cambria" w:hAnsi="Cambria"/>
          <w:b/>
          <w:bCs/>
          <w:sz w:val="24"/>
          <w:szCs w:val="24"/>
        </w:rPr>
      </w:pPr>
      <w:r w:rsidRPr="005C1D62">
        <w:rPr>
          <w:rFonts w:ascii="Cambria" w:hAnsi="Cambria"/>
          <w:b/>
          <w:bCs/>
          <w:sz w:val="24"/>
          <w:szCs w:val="24"/>
        </w:rPr>
        <w:t>KLAUZULA INFROMACYJNA</w:t>
      </w:r>
    </w:p>
    <w:p w14:paraId="5FEFD6ED" w14:textId="77777777" w:rsidR="00510D36" w:rsidRPr="005C1D62" w:rsidRDefault="00510D36" w:rsidP="00510D36">
      <w:pPr>
        <w:tabs>
          <w:tab w:val="left" w:pos="284"/>
        </w:tabs>
        <w:spacing w:after="0" w:line="288" w:lineRule="auto"/>
        <w:jc w:val="both"/>
        <w:rPr>
          <w:rFonts w:ascii="Cambria" w:hAnsi="Cambria"/>
          <w:sz w:val="24"/>
          <w:szCs w:val="24"/>
        </w:rPr>
      </w:pPr>
    </w:p>
    <w:p w14:paraId="0F151F03" w14:textId="77777777" w:rsidR="00510D36" w:rsidRPr="005C1D62" w:rsidRDefault="00510D36" w:rsidP="00510D36">
      <w:pPr>
        <w:tabs>
          <w:tab w:val="left" w:pos="284"/>
        </w:tabs>
        <w:spacing w:after="0" w:line="288" w:lineRule="auto"/>
        <w:jc w:val="both"/>
        <w:rPr>
          <w:rFonts w:ascii="Cambria" w:hAnsi="Cambria"/>
          <w:sz w:val="24"/>
          <w:szCs w:val="24"/>
        </w:rPr>
      </w:pPr>
      <w:r w:rsidRPr="005C1D62">
        <w:rPr>
          <w:rFonts w:ascii="Cambria" w:hAnsi="Cambria"/>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853728F" w14:textId="77777777"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t>Administratorem Pani/Pana danych osobowych jest HN PARTNERS KAMIL HAŁACZKIEWICZ, ADRIAN NOWAK SPÓŁKA CYWILNA, ul. Targowa 27, 90-043 Łódź, z którym można się skontaktować listownie pod wskazanym wyżej adresem lub mailowo pod adresem: biuro@hnpartners.pl.</w:t>
      </w:r>
    </w:p>
    <w:p w14:paraId="745EA1D3" w14:textId="77777777"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t>Pani/Pana dane osobowe przetwarzane będą na podstawie art. 6 ust. 1 lit. c RODO w celu związanym z postępowaniem o udzielenie zamówienia publicznego na realizację usługi objętej niniejszym zapytaniem ofertowym udzielanego zgodnie z zasadą konkurencyjności;</w:t>
      </w:r>
    </w:p>
    <w:p w14:paraId="6D731F99" w14:textId="37F8B5D6"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t>Odbiorcami Pani/Pana danych osobowych będą osoby lub podmioty upoważnione zgodnie z przepisami prawa powszechnie obowiązującego, którym udostępniona zostanie dokumentacja postępowania, w tym w szczególności Instytucji Zarządzającej, a także specjalistycznym podmiotom, realizującym na zlecenie Instytucji Zarządzającej oraz beneficjenta kontrole i audyt w celu prawidłowej realizacji zadań objętych Projektem, a także HN PARTNERS KAMIL HAŁACZKIEWICZ, ADRIAN NOWAK SPÓŁKA CYWILNA, ul. Targowa 27, 90-043 Łódź.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74902BD6" w14:textId="77777777"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t>Pani/Pana dane osobowe będą przechowywane przez okres realizacji umowy zawartej w wyniku rozstrzygnięcia postępowania oraz 3 lata po upływie tego terminu. W przypadku zawarcia i realizacji umowy obejmuje również okres niezbędny do zabezpieczenia ewentualnych roszczeń wynikających z umowy, chyba, że przepisy szczegółowe stanowią inaczej.</w:t>
      </w:r>
    </w:p>
    <w:p w14:paraId="59EEA94D" w14:textId="77777777"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lastRenderedPageBreak/>
        <w:t>Podanie danych osobowych nie jest obowiązkiem ustawowym, ale może być niezbędne do udziału w procedurze udzielenia zamówienia i/lub ewentualnego zawarcia umowy. Konsekwencją niepodania niektórych danych osobowych może być brak możliwości udzielenia zamówienia.</w:t>
      </w:r>
    </w:p>
    <w:p w14:paraId="33E1D2DA" w14:textId="77777777"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t>W odniesieniu do przekazywanych danych osobowych, Zamawiający nie będzie podejmował decyzji, które opierałyby się wyłącznie na zautomatyzowanym przetwarzaniu, w tym profilowaniu, o którym mowa w art. 22 ust. 1 i 4 RODO.</w:t>
      </w:r>
    </w:p>
    <w:p w14:paraId="7962D3E7" w14:textId="77777777"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t>Osobie, której dane dotyczą przysługują następujące prawa:</w:t>
      </w:r>
    </w:p>
    <w:p w14:paraId="5F683589" w14:textId="77777777" w:rsidR="00510D36" w:rsidRPr="005C1D62" w:rsidRDefault="00510D36" w:rsidP="00510D36">
      <w:pPr>
        <w:pStyle w:val="Akapitzlist"/>
        <w:numPr>
          <w:ilvl w:val="0"/>
          <w:numId w:val="41"/>
        </w:numPr>
        <w:spacing w:after="0" w:line="288" w:lineRule="auto"/>
        <w:ind w:left="993" w:hanging="426"/>
        <w:contextualSpacing/>
        <w:jc w:val="both"/>
        <w:rPr>
          <w:rFonts w:ascii="Cambria" w:hAnsi="Cambria"/>
          <w:sz w:val="24"/>
          <w:szCs w:val="24"/>
        </w:rPr>
      </w:pPr>
      <w:r w:rsidRPr="005C1D62">
        <w:rPr>
          <w:rFonts w:ascii="Cambria" w:hAnsi="Cambria"/>
          <w:sz w:val="24"/>
          <w:szCs w:val="24"/>
        </w:rPr>
        <w:t>prawo żądania dostępu do swoich danych osobowych, na podstawie art. 15 RODO;</w:t>
      </w:r>
    </w:p>
    <w:p w14:paraId="3BDAA2E9" w14:textId="77777777" w:rsidR="00510D36" w:rsidRPr="005C1D62" w:rsidRDefault="00510D36" w:rsidP="00510D36">
      <w:pPr>
        <w:pStyle w:val="Akapitzlist"/>
        <w:numPr>
          <w:ilvl w:val="0"/>
          <w:numId w:val="41"/>
        </w:numPr>
        <w:spacing w:after="0" w:line="288" w:lineRule="auto"/>
        <w:ind w:left="993" w:hanging="426"/>
        <w:contextualSpacing/>
        <w:jc w:val="both"/>
        <w:rPr>
          <w:rFonts w:ascii="Cambria" w:hAnsi="Cambria"/>
          <w:sz w:val="24"/>
          <w:szCs w:val="24"/>
        </w:rPr>
      </w:pPr>
      <w:r w:rsidRPr="005C1D62">
        <w:rPr>
          <w:rFonts w:ascii="Cambria" w:hAnsi="Cambria"/>
          <w:sz w:val="24"/>
          <w:szCs w:val="24"/>
        </w:rPr>
        <w:t>prawo żądania sprostowania danych osobowych, gdy dane są nieprawidłowe, a także prawo żądania uzupełnienia danych, gdy dane są niekompletne, na podstawie art. 16 RODO;</w:t>
      </w:r>
    </w:p>
    <w:p w14:paraId="4DA88BD3" w14:textId="77777777" w:rsidR="00510D36" w:rsidRPr="005C1D62" w:rsidRDefault="00510D36" w:rsidP="00510D36">
      <w:pPr>
        <w:pStyle w:val="Akapitzlist"/>
        <w:numPr>
          <w:ilvl w:val="0"/>
          <w:numId w:val="41"/>
        </w:numPr>
        <w:spacing w:after="0" w:line="288" w:lineRule="auto"/>
        <w:ind w:left="993" w:hanging="426"/>
        <w:contextualSpacing/>
        <w:jc w:val="both"/>
        <w:rPr>
          <w:rFonts w:ascii="Cambria" w:hAnsi="Cambria"/>
          <w:sz w:val="24"/>
          <w:szCs w:val="24"/>
        </w:rPr>
      </w:pPr>
      <w:r w:rsidRPr="005C1D62">
        <w:rPr>
          <w:rFonts w:ascii="Cambria" w:hAnsi="Cambria"/>
          <w:sz w:val="24"/>
          <w:szCs w:val="24"/>
        </w:rPr>
        <w:t>prawo żądania ograniczenia przetwarzania danych osobowych, w przypadkach przewidzianych art. 18 ust 1 RODO, z zastrzeżeniem przypadków, o których mowa w art. 18 ust. 2 RODO;</w:t>
      </w:r>
    </w:p>
    <w:p w14:paraId="56090CEB" w14:textId="77777777" w:rsidR="00510D36" w:rsidRPr="005C1D62" w:rsidRDefault="00510D36" w:rsidP="00510D36">
      <w:pPr>
        <w:pStyle w:val="Akapitzlist"/>
        <w:numPr>
          <w:ilvl w:val="0"/>
          <w:numId w:val="41"/>
        </w:numPr>
        <w:spacing w:after="0" w:line="288" w:lineRule="auto"/>
        <w:ind w:left="993" w:hanging="426"/>
        <w:contextualSpacing/>
        <w:jc w:val="both"/>
        <w:rPr>
          <w:rFonts w:ascii="Cambria" w:hAnsi="Cambria"/>
          <w:sz w:val="24"/>
          <w:szCs w:val="24"/>
        </w:rPr>
      </w:pPr>
      <w:r w:rsidRPr="005C1D62">
        <w:rPr>
          <w:rFonts w:ascii="Cambria" w:hAnsi="Cambria"/>
          <w:sz w:val="24"/>
          <w:szCs w:val="24"/>
        </w:rPr>
        <w:t>prawo wniesienia sprzeciwu wobec przetwarzania danych osobowych, z ograniczeniami tego prawa, o których mowa w art. 21 RODO;</w:t>
      </w:r>
    </w:p>
    <w:p w14:paraId="34418976" w14:textId="77777777" w:rsidR="00510D36" w:rsidRPr="005C1D62" w:rsidRDefault="00510D36" w:rsidP="00510D36">
      <w:pPr>
        <w:pStyle w:val="Akapitzlist"/>
        <w:numPr>
          <w:ilvl w:val="0"/>
          <w:numId w:val="41"/>
        </w:numPr>
        <w:spacing w:after="0" w:line="288" w:lineRule="auto"/>
        <w:ind w:left="993" w:hanging="426"/>
        <w:contextualSpacing/>
        <w:jc w:val="both"/>
        <w:rPr>
          <w:rFonts w:ascii="Cambria" w:hAnsi="Cambria"/>
          <w:sz w:val="24"/>
          <w:szCs w:val="24"/>
        </w:rPr>
      </w:pPr>
      <w:r w:rsidRPr="005C1D62">
        <w:rPr>
          <w:rFonts w:ascii="Cambria" w:hAnsi="Cambria"/>
          <w:sz w:val="24"/>
          <w:szCs w:val="24"/>
        </w:rPr>
        <w:t>prawo do wniesienia skargi do organu nadzorczego – Prezesa Urzędu Ochrony Danych Osobowych (ul. Stawki 2; 00-193 Warszawa), jeżeli uzna, że przetwarzanie jej danych osobowych realizowane przez Zamawiającego narusza przepisy RODO.</w:t>
      </w:r>
    </w:p>
    <w:p w14:paraId="51433188" w14:textId="77777777"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t>Osobie, której dane dotyczą nie przysługuje:</w:t>
      </w:r>
    </w:p>
    <w:p w14:paraId="19D01B0E" w14:textId="77777777" w:rsidR="00510D36" w:rsidRPr="005C1D62" w:rsidRDefault="00510D36" w:rsidP="00510D36">
      <w:pPr>
        <w:pStyle w:val="Akapitzlist"/>
        <w:numPr>
          <w:ilvl w:val="0"/>
          <w:numId w:val="42"/>
        </w:numPr>
        <w:spacing w:after="0" w:line="288" w:lineRule="auto"/>
        <w:ind w:left="993" w:hanging="426"/>
        <w:contextualSpacing/>
        <w:jc w:val="both"/>
        <w:rPr>
          <w:rFonts w:ascii="Cambria" w:hAnsi="Cambria"/>
          <w:sz w:val="24"/>
          <w:szCs w:val="24"/>
        </w:rPr>
      </w:pPr>
      <w:r w:rsidRPr="005C1D62">
        <w:rPr>
          <w:rFonts w:ascii="Cambria" w:hAnsi="Cambria"/>
          <w:sz w:val="24"/>
          <w:szCs w:val="24"/>
        </w:rPr>
        <w:t>prawo żądania usunięcia danych osobowych, w związku z art. 17 ust. 3 lit. b), d) lub e) RODO;</w:t>
      </w:r>
    </w:p>
    <w:p w14:paraId="5FAAAA19" w14:textId="77777777" w:rsidR="00510D36" w:rsidRPr="005C1D62" w:rsidRDefault="00510D36" w:rsidP="00510D36">
      <w:pPr>
        <w:pStyle w:val="Akapitzlist"/>
        <w:numPr>
          <w:ilvl w:val="0"/>
          <w:numId w:val="42"/>
        </w:numPr>
        <w:spacing w:after="0" w:line="288" w:lineRule="auto"/>
        <w:ind w:left="993" w:hanging="426"/>
        <w:contextualSpacing/>
        <w:jc w:val="both"/>
        <w:rPr>
          <w:rFonts w:ascii="Cambria" w:hAnsi="Cambria"/>
          <w:sz w:val="24"/>
          <w:szCs w:val="24"/>
        </w:rPr>
      </w:pPr>
      <w:r w:rsidRPr="005C1D62">
        <w:rPr>
          <w:rFonts w:ascii="Cambria" w:hAnsi="Cambria"/>
          <w:sz w:val="24"/>
          <w:szCs w:val="24"/>
        </w:rPr>
        <w:t>prawo do przenoszenia danych osobowych, o którym mowa w art. 20 RODO;</w:t>
      </w:r>
    </w:p>
    <w:p w14:paraId="314C5BE5" w14:textId="77777777" w:rsidR="00510D36" w:rsidRPr="005C1D62" w:rsidRDefault="00510D36" w:rsidP="00510D36">
      <w:pPr>
        <w:pStyle w:val="Akapitzlist"/>
        <w:numPr>
          <w:ilvl w:val="3"/>
          <w:numId w:val="40"/>
        </w:numPr>
        <w:spacing w:after="0" w:line="288" w:lineRule="auto"/>
        <w:ind w:left="567" w:hanging="567"/>
        <w:contextualSpacing/>
        <w:jc w:val="both"/>
        <w:rPr>
          <w:rFonts w:ascii="Cambria" w:hAnsi="Cambria"/>
          <w:sz w:val="24"/>
          <w:szCs w:val="24"/>
        </w:rPr>
      </w:pPr>
      <w:r w:rsidRPr="005C1D62">
        <w:rPr>
          <w:rFonts w:ascii="Cambria" w:hAnsi="Cambria"/>
          <w:sz w:val="24"/>
          <w:szCs w:val="24"/>
        </w:rPr>
        <w:t xml:space="preserve">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 wyjątkiem przypadków przewidzianych przepisami prawa, nie będą również przekazywane do państw trzecich i organizacji międzynarodowych. Administrator danych zobowiązuje Panią/Pana do poinformowania o zasadach i sposobie przetwarzania danych wszystkie osoby fizyczne zaangażowane w realizację umowy. </w:t>
      </w:r>
    </w:p>
    <w:p w14:paraId="2F17FB40" w14:textId="59BC04BA" w:rsidR="009E76CD" w:rsidRPr="00447BB3" w:rsidRDefault="009E76CD" w:rsidP="006274A5">
      <w:pPr>
        <w:tabs>
          <w:tab w:val="left" w:pos="284"/>
        </w:tabs>
        <w:spacing w:after="0" w:line="288" w:lineRule="auto"/>
        <w:jc w:val="both"/>
        <w:rPr>
          <w:rFonts w:ascii="Cambria" w:hAnsi="Cambria"/>
          <w:sz w:val="24"/>
          <w:szCs w:val="24"/>
        </w:rPr>
      </w:pPr>
    </w:p>
    <w:p w14:paraId="460E923A" w14:textId="77777777" w:rsidR="009E76CD" w:rsidRPr="008271E2" w:rsidRDefault="009E76CD" w:rsidP="006274A5">
      <w:pPr>
        <w:tabs>
          <w:tab w:val="left" w:pos="284"/>
        </w:tabs>
        <w:spacing w:after="0" w:line="288" w:lineRule="auto"/>
        <w:jc w:val="both"/>
        <w:rPr>
          <w:rFonts w:ascii="Cambria" w:hAnsi="Cambria"/>
          <w:sz w:val="20"/>
          <w:szCs w:val="20"/>
        </w:rPr>
      </w:pPr>
      <w:r w:rsidRPr="008271E2">
        <w:rPr>
          <w:rFonts w:ascii="Cambria" w:hAnsi="Cambria"/>
          <w:sz w:val="20"/>
          <w:szCs w:val="20"/>
        </w:rPr>
        <w:t>Załączniki:</w:t>
      </w:r>
    </w:p>
    <w:p w14:paraId="380C9BF4" w14:textId="77777777" w:rsidR="009E76CD" w:rsidRPr="008271E2" w:rsidRDefault="009E76CD" w:rsidP="006274A5">
      <w:pPr>
        <w:spacing w:after="0" w:line="288" w:lineRule="auto"/>
        <w:jc w:val="both"/>
        <w:rPr>
          <w:rFonts w:ascii="Cambria" w:hAnsi="Cambria" w:cs="Calibri"/>
          <w:sz w:val="20"/>
          <w:szCs w:val="20"/>
        </w:rPr>
      </w:pPr>
      <w:r w:rsidRPr="008271E2">
        <w:rPr>
          <w:rFonts w:ascii="Cambria" w:hAnsi="Cambria" w:cs="Calibri"/>
          <w:sz w:val="20"/>
          <w:szCs w:val="20"/>
        </w:rPr>
        <w:lastRenderedPageBreak/>
        <w:t>Załącznik nr 1 - Formularz Ofertowy;</w:t>
      </w:r>
    </w:p>
    <w:p w14:paraId="5D56617F" w14:textId="1D0E2B64" w:rsidR="00825191" w:rsidRPr="008271E2" w:rsidRDefault="009E76CD" w:rsidP="006274A5">
      <w:pPr>
        <w:spacing w:after="0" w:line="288" w:lineRule="auto"/>
        <w:rPr>
          <w:rFonts w:ascii="Cambria" w:hAnsi="Cambria"/>
          <w:sz w:val="20"/>
          <w:szCs w:val="20"/>
        </w:rPr>
      </w:pPr>
      <w:r w:rsidRPr="008271E2">
        <w:rPr>
          <w:rFonts w:ascii="Cambria" w:hAnsi="Cambria" w:cs="Calibri"/>
          <w:sz w:val="20"/>
          <w:szCs w:val="20"/>
        </w:rPr>
        <w:t>Załącznik nr 2 - Formularz oświadczeń</w:t>
      </w:r>
      <w:r w:rsidRPr="008271E2">
        <w:rPr>
          <w:rFonts w:ascii="Cambria" w:hAnsi="Cambria"/>
          <w:sz w:val="20"/>
          <w:szCs w:val="20"/>
        </w:rPr>
        <w:t xml:space="preserve"> </w:t>
      </w:r>
    </w:p>
    <w:p w14:paraId="773E487F" w14:textId="0BDB006A" w:rsidR="008271E2" w:rsidRPr="008271E2" w:rsidRDefault="008271E2" w:rsidP="006274A5">
      <w:pPr>
        <w:spacing w:after="0" w:line="288" w:lineRule="auto"/>
        <w:rPr>
          <w:rFonts w:ascii="Cambria" w:hAnsi="Cambria"/>
          <w:sz w:val="20"/>
          <w:szCs w:val="20"/>
        </w:rPr>
      </w:pPr>
      <w:r w:rsidRPr="008271E2">
        <w:rPr>
          <w:rFonts w:ascii="Cambria" w:hAnsi="Cambria"/>
          <w:sz w:val="20"/>
          <w:szCs w:val="20"/>
        </w:rPr>
        <w:t>Załącznik nr 3 - Wykaz kadry wyznaczonej do realizacji zamówienia</w:t>
      </w:r>
    </w:p>
    <w:sectPr w:rsidR="008271E2" w:rsidRPr="008271E2" w:rsidSect="00D415F7">
      <w:headerReference w:type="default" r:id="rId14"/>
      <w:footerReference w:type="even" r:id="rId15"/>
      <w:footerReference w:type="default" r:id="rId16"/>
      <w:headerReference w:type="first" r:id="rId17"/>
      <w:footerReference w:type="first" r:id="rId18"/>
      <w:pgSz w:w="11906" w:h="16838"/>
      <w:pgMar w:top="1405" w:right="1417" w:bottom="1417" w:left="1417" w:header="454"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D570C" w14:textId="77777777" w:rsidR="00EF2F1A" w:rsidRDefault="00EF2F1A" w:rsidP="009E76CD">
      <w:pPr>
        <w:spacing w:after="0" w:line="240" w:lineRule="auto"/>
      </w:pPr>
      <w:r>
        <w:separator/>
      </w:r>
    </w:p>
  </w:endnote>
  <w:endnote w:type="continuationSeparator" w:id="0">
    <w:p w14:paraId="7E49271B" w14:textId="77777777" w:rsidR="00EF2F1A" w:rsidRDefault="00EF2F1A" w:rsidP="009E76CD">
      <w:pPr>
        <w:spacing w:after="0" w:line="240" w:lineRule="auto"/>
      </w:pPr>
      <w:r>
        <w:continuationSeparator/>
      </w:r>
    </w:p>
  </w:endnote>
  <w:endnote w:type="continuationNotice" w:id="1">
    <w:p w14:paraId="3BB9CEF8" w14:textId="77777777" w:rsidR="00EF2F1A" w:rsidRDefault="00EF2F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jaVuSerifCondense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398678457"/>
      <w:docPartObj>
        <w:docPartGallery w:val="Page Numbers (Bottom of Page)"/>
        <w:docPartUnique/>
      </w:docPartObj>
    </w:sdtPr>
    <w:sdtContent>
      <w:p w14:paraId="26573411" w14:textId="1CCDB05A" w:rsidR="001F1007" w:rsidRDefault="001F1007" w:rsidP="00C7593D">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5910A6">
          <w:rPr>
            <w:rStyle w:val="Numerstrony"/>
            <w:noProof/>
          </w:rPr>
          <w:t>1</w:t>
        </w:r>
        <w:r>
          <w:rPr>
            <w:rStyle w:val="Numerstrony"/>
          </w:rPr>
          <w:fldChar w:fldCharType="end"/>
        </w:r>
      </w:p>
    </w:sdtContent>
  </w:sdt>
  <w:p w14:paraId="0111E3A7" w14:textId="77777777" w:rsidR="001F1007" w:rsidRDefault="001F100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Fonts w:asciiTheme="minorHAnsi" w:hAnsiTheme="minorHAnsi" w:cstheme="minorHAnsi"/>
        <w:sz w:val="20"/>
        <w:szCs w:val="20"/>
      </w:rPr>
      <w:id w:val="-1126544301"/>
      <w:docPartObj>
        <w:docPartGallery w:val="Page Numbers (Bottom of Page)"/>
        <w:docPartUnique/>
      </w:docPartObj>
    </w:sdtPr>
    <w:sdtContent>
      <w:p w14:paraId="294DFDA1" w14:textId="31C17B06" w:rsidR="001F1007" w:rsidRPr="001E6525" w:rsidRDefault="001F1007" w:rsidP="00C7593D">
        <w:pPr>
          <w:pStyle w:val="Stopka"/>
          <w:framePr w:wrap="none" w:vAnchor="text" w:hAnchor="margin" w:xAlign="center" w:y="1"/>
          <w:rPr>
            <w:rStyle w:val="Numerstrony"/>
            <w:rFonts w:asciiTheme="minorHAnsi" w:hAnsiTheme="minorHAnsi" w:cstheme="minorHAnsi"/>
            <w:sz w:val="20"/>
            <w:szCs w:val="20"/>
          </w:rPr>
        </w:pPr>
        <w:r w:rsidRPr="001E6525">
          <w:rPr>
            <w:rStyle w:val="Numerstrony"/>
            <w:rFonts w:asciiTheme="minorHAnsi" w:hAnsiTheme="minorHAnsi" w:cstheme="minorHAnsi"/>
            <w:sz w:val="20"/>
            <w:szCs w:val="20"/>
          </w:rPr>
          <w:fldChar w:fldCharType="begin"/>
        </w:r>
        <w:r w:rsidRPr="001E6525">
          <w:rPr>
            <w:rStyle w:val="Numerstrony"/>
            <w:rFonts w:asciiTheme="minorHAnsi" w:hAnsiTheme="minorHAnsi" w:cstheme="minorHAnsi"/>
            <w:sz w:val="20"/>
            <w:szCs w:val="20"/>
          </w:rPr>
          <w:instrText xml:space="preserve"> PAGE </w:instrText>
        </w:r>
        <w:r w:rsidRPr="001E6525">
          <w:rPr>
            <w:rStyle w:val="Numerstrony"/>
            <w:rFonts w:asciiTheme="minorHAnsi" w:hAnsiTheme="minorHAnsi" w:cstheme="minorHAnsi"/>
            <w:sz w:val="20"/>
            <w:szCs w:val="20"/>
          </w:rPr>
          <w:fldChar w:fldCharType="separate"/>
        </w:r>
        <w:r w:rsidR="00571412">
          <w:rPr>
            <w:rStyle w:val="Numerstrony"/>
            <w:rFonts w:asciiTheme="minorHAnsi" w:hAnsiTheme="minorHAnsi" w:cstheme="minorHAnsi"/>
            <w:noProof/>
            <w:sz w:val="20"/>
            <w:szCs w:val="20"/>
          </w:rPr>
          <w:t>26</w:t>
        </w:r>
        <w:r w:rsidRPr="001E6525">
          <w:rPr>
            <w:rStyle w:val="Numerstrony"/>
            <w:rFonts w:asciiTheme="minorHAnsi" w:hAnsiTheme="minorHAnsi" w:cstheme="minorHAnsi"/>
            <w:sz w:val="20"/>
            <w:szCs w:val="20"/>
          </w:rPr>
          <w:fldChar w:fldCharType="end"/>
        </w:r>
      </w:p>
    </w:sdtContent>
  </w:sdt>
  <w:p w14:paraId="4E0415E9" w14:textId="7118A83E" w:rsidR="00892211" w:rsidRPr="001E6525" w:rsidRDefault="001E6525" w:rsidP="001E6525">
    <w:pPr>
      <w:pStyle w:val="Stopka"/>
      <w:jc w:val="center"/>
      <w:rPr>
        <w:rFonts w:asciiTheme="minorHAnsi" w:hAnsiTheme="minorHAnsi" w:cstheme="minorHAnsi"/>
        <w:sz w:val="20"/>
        <w:szCs w:val="20"/>
      </w:rPr>
    </w:pPr>
    <w:r w:rsidRPr="001E6525">
      <w:rPr>
        <w:rFonts w:asciiTheme="minorHAnsi" w:hAnsiTheme="minorHAnsi" w:cstheme="minorHAnsi"/>
        <w:sz w:val="20"/>
        <w:szCs w:val="20"/>
      </w:rPr>
      <w:t>Projekt realizowany na podstawie umowy z Województwem Łódzkim, działającym przez Zarząd Województwa Łódzkiego, pełniącym rolę Instytucji Zarządzającej</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C43D5" w14:textId="1A20FFBD" w:rsidR="0077780E" w:rsidRDefault="0077780E" w:rsidP="008C1171">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224B9" w14:textId="77777777" w:rsidR="00EF2F1A" w:rsidRDefault="00EF2F1A" w:rsidP="009E76CD">
      <w:pPr>
        <w:spacing w:after="0" w:line="240" w:lineRule="auto"/>
      </w:pPr>
      <w:r>
        <w:separator/>
      </w:r>
    </w:p>
  </w:footnote>
  <w:footnote w:type="continuationSeparator" w:id="0">
    <w:p w14:paraId="7D45FE5E" w14:textId="77777777" w:rsidR="00EF2F1A" w:rsidRDefault="00EF2F1A" w:rsidP="009E76CD">
      <w:pPr>
        <w:spacing w:after="0" w:line="240" w:lineRule="auto"/>
      </w:pPr>
      <w:r>
        <w:continuationSeparator/>
      </w:r>
    </w:p>
  </w:footnote>
  <w:footnote w:type="continuationNotice" w:id="1">
    <w:p w14:paraId="02092D62" w14:textId="77777777" w:rsidR="00EF2F1A" w:rsidRDefault="00EF2F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08656" w14:textId="15E623E6" w:rsidR="005910A6" w:rsidRDefault="00331C2F" w:rsidP="00873814">
    <w:pPr>
      <w:pStyle w:val="Nagwek"/>
      <w:jc w:val="center"/>
    </w:pPr>
    <w:r>
      <w:rPr>
        <w:noProof/>
        <w:lang w:eastAsia="pl-PL"/>
      </w:rPr>
      <w:drawing>
        <wp:inline distT="0" distB="0" distL="0" distR="0" wp14:anchorId="38FBF85C" wp14:editId="518A3812">
          <wp:extent cx="5760720" cy="580390"/>
          <wp:effectExtent l="0" t="0" r="0" b="0"/>
          <wp:docPr id="170788519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885190" name="Obraz 1707885190"/>
                  <pic:cNvPicPr/>
                </pic:nvPicPr>
                <pic:blipFill>
                  <a:blip r:embed="rId1">
                    <a:extLst>
                      <a:ext uri="{28A0092B-C50C-407E-A947-70E740481C1C}">
                        <a14:useLocalDpi xmlns:a14="http://schemas.microsoft.com/office/drawing/2010/main" val="0"/>
                      </a:ext>
                    </a:extLst>
                  </a:blip>
                  <a:stretch>
                    <a:fillRect/>
                  </a:stretch>
                </pic:blipFill>
                <pic:spPr>
                  <a:xfrm>
                    <a:off x="0" y="0"/>
                    <a:ext cx="5760720" cy="58039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A385" w14:textId="0EC94D6F" w:rsidR="003E53DA" w:rsidRDefault="003E53DA" w:rsidP="003E53D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hybridMultilevel"/>
    <w:tmpl w:val="52121266"/>
    <w:lvl w:ilvl="0" w:tplc="26EA2BA6">
      <w:start w:val="1"/>
      <w:numFmt w:val="lowerLetter"/>
      <w:lvlText w:val="%1)"/>
      <w:lvlJc w:val="left"/>
      <w:pPr>
        <w:ind w:left="0" w:firstLine="0"/>
      </w:pPr>
      <w:rPr>
        <w:rFonts w:ascii="Cambria" w:eastAsia="Arial" w:hAnsi="Cambria" w:cs="Arial" w:hint="default"/>
        <w:b w:val="0"/>
      </w:r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D"/>
    <w:multiLevelType w:val="hybridMultilevel"/>
    <w:tmpl w:val="77BE11C0"/>
    <w:lvl w:ilvl="0" w:tplc="E2601A5E">
      <w:start w:val="1"/>
      <w:numFmt w:val="lowerLetter"/>
      <w:lvlText w:val="%1)"/>
      <w:lvlJc w:val="left"/>
      <w:pPr>
        <w:ind w:left="0" w:firstLine="0"/>
      </w:pPr>
      <w:rPr>
        <w:rFonts w:ascii="Calibri" w:eastAsia="Arial" w:hAnsi="Calibri" w:cs="Arial"/>
      </w:rPr>
    </w:lvl>
    <w:lvl w:ilvl="1" w:tplc="FFFFFFFF">
      <w:start w:val="24"/>
      <w:numFmt w:val="upperLetter"/>
      <w:lvlText w:val="%2."/>
      <w:lvlJc w:val="left"/>
      <w:pPr>
        <w:ind w:left="0" w:firstLine="0"/>
      </w:pPr>
    </w:lvl>
    <w:lvl w:ilvl="2" w:tplc="51E63B2A">
      <w:start w:val="1"/>
      <w:numFmt w:val="decimal"/>
      <w:lvlText w:val="%3."/>
      <w:lvlJc w:val="left"/>
      <w:pPr>
        <w:ind w:left="0" w:firstLine="0"/>
      </w:pPr>
      <w:rPr>
        <w:rFonts w:ascii="Cambria" w:eastAsia="Arial" w:hAnsi="Cambria" w:cs="Arial" w:hint="default"/>
        <w:b w:val="0"/>
      </w:rPr>
    </w:lvl>
    <w:lvl w:ilvl="3" w:tplc="B5DAF20E">
      <w:start w:val="1"/>
      <w:numFmt w:val="lowerLetter"/>
      <w:lvlText w:val="%4)"/>
      <w:lvlJc w:val="left"/>
      <w:pPr>
        <w:ind w:left="720" w:hanging="360"/>
      </w:pPr>
      <w:rPr>
        <w:b w:val="0"/>
        <w:bCs/>
      </w:rPr>
    </w:lvl>
    <w:lvl w:ilvl="4" w:tplc="57585CA4">
      <w:start w:val="1"/>
      <w:numFmt w:val="lowerRoman"/>
      <w:lvlText w:val="%5."/>
      <w:lvlJc w:val="right"/>
      <w:pPr>
        <w:ind w:left="360" w:hanging="360"/>
      </w:pPr>
      <w:rPr>
        <w:b w:val="0"/>
        <w:bCs/>
      </w:rPr>
    </w:lvl>
    <w:lvl w:ilvl="5" w:tplc="FFFFFFFF">
      <w:start w:val="1"/>
      <w:numFmt w:val="bullet"/>
      <w:lvlText w:val=""/>
      <w:lvlJc w:val="left"/>
      <w:pPr>
        <w:ind w:left="0" w:firstLine="0"/>
      </w:pPr>
    </w:lvl>
    <w:lvl w:ilvl="6" w:tplc="FFFFFFFF">
      <w:start w:val="1"/>
      <w:numFmt w:val="bullet"/>
      <w:lvlText w:val=""/>
      <w:lvlJc w:val="left"/>
      <w:pPr>
        <w:ind w:left="0" w:firstLine="0"/>
      </w:pPr>
    </w:lvl>
    <w:lvl w:ilvl="7" w:tplc="10B41C20">
      <w:start w:val="1"/>
      <w:numFmt w:val="lowerLetter"/>
      <w:lvlText w:val="%8)"/>
      <w:lvlJc w:val="left"/>
      <w:pPr>
        <w:ind w:left="0" w:firstLine="0"/>
      </w:pPr>
      <w:rPr>
        <w:rFonts w:ascii="Calibri" w:eastAsia="Arial" w:hAnsi="Calibri" w:cs="Arial"/>
      </w:rPr>
    </w:lvl>
    <w:lvl w:ilvl="8" w:tplc="FFFFFFFF">
      <w:start w:val="1"/>
      <w:numFmt w:val="bullet"/>
      <w:lvlText w:val=""/>
      <w:lvlJc w:val="left"/>
      <w:pPr>
        <w:ind w:left="0" w:firstLine="0"/>
      </w:pPr>
    </w:lvl>
  </w:abstractNum>
  <w:abstractNum w:abstractNumId="2" w15:restartNumberingAfterBreak="0">
    <w:nsid w:val="01B93C12"/>
    <w:multiLevelType w:val="hybridMultilevel"/>
    <w:tmpl w:val="62B08580"/>
    <w:lvl w:ilvl="0" w:tplc="0415001B">
      <w:start w:val="1"/>
      <w:numFmt w:val="lowerRoman"/>
      <w:lvlText w:val="%1."/>
      <w:lvlJc w:val="righ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 w15:restartNumberingAfterBreak="0">
    <w:nsid w:val="036906D5"/>
    <w:multiLevelType w:val="hybridMultilevel"/>
    <w:tmpl w:val="75E8BBF6"/>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9A6824"/>
    <w:multiLevelType w:val="hybridMultilevel"/>
    <w:tmpl w:val="F2C4F034"/>
    <w:lvl w:ilvl="0" w:tplc="DB887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3469F1"/>
    <w:multiLevelType w:val="hybridMultilevel"/>
    <w:tmpl w:val="10224B08"/>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4A2752"/>
    <w:multiLevelType w:val="hybridMultilevel"/>
    <w:tmpl w:val="8146F4C0"/>
    <w:lvl w:ilvl="0" w:tplc="ED5ED9E4">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 w15:restartNumberingAfterBreak="0">
    <w:nsid w:val="0F6B228D"/>
    <w:multiLevelType w:val="hybridMultilevel"/>
    <w:tmpl w:val="075470A2"/>
    <w:lvl w:ilvl="0" w:tplc="FFFFFFFF">
      <w:start w:val="1"/>
      <w:numFmt w:val="lowerLetter"/>
      <w:lvlText w:val="%1)"/>
      <w:lvlJc w:val="left"/>
      <w:pPr>
        <w:ind w:left="0" w:firstLine="0"/>
      </w:pPr>
      <w:rPr>
        <w:rFonts w:ascii="Calibri" w:eastAsia="Arial" w:hAnsi="Calibri" w:cs="Arial"/>
        <w:b w:val="0"/>
      </w:rPr>
    </w:lvl>
    <w:lvl w:ilvl="1" w:tplc="0415001B">
      <w:start w:val="1"/>
      <w:numFmt w:val="lowerRoman"/>
      <w:lvlText w:val="%2."/>
      <w:lvlJc w:val="right"/>
      <w:pPr>
        <w:ind w:left="360" w:hanging="36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8" w15:restartNumberingAfterBreak="0">
    <w:nsid w:val="0F850CC5"/>
    <w:multiLevelType w:val="hybridMultilevel"/>
    <w:tmpl w:val="694851B4"/>
    <w:lvl w:ilvl="0" w:tplc="85B4C54C">
      <w:start w:val="2"/>
      <w:numFmt w:val="upperRoman"/>
      <w:lvlText w:val="%1."/>
      <w:lvlJc w:val="left"/>
      <w:pPr>
        <w:ind w:left="1126" w:hanging="720"/>
      </w:pPr>
      <w:rPr>
        <w:rFonts w:eastAsia="Calibri"/>
      </w:r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1D1D205F"/>
    <w:multiLevelType w:val="hybridMultilevel"/>
    <w:tmpl w:val="9710D5F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5B3AC7"/>
    <w:multiLevelType w:val="hybridMultilevel"/>
    <w:tmpl w:val="59F2F426"/>
    <w:lvl w:ilvl="0" w:tplc="DB887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1C288D"/>
    <w:multiLevelType w:val="hybridMultilevel"/>
    <w:tmpl w:val="DACC8058"/>
    <w:lvl w:ilvl="0" w:tplc="DB8870A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27A36542"/>
    <w:multiLevelType w:val="hybridMultilevel"/>
    <w:tmpl w:val="62CCA98A"/>
    <w:lvl w:ilvl="0" w:tplc="FFFFFFFF">
      <w:start w:val="1"/>
      <w:numFmt w:val="lowerLetter"/>
      <w:lvlText w:val="%1)"/>
      <w:lvlJc w:val="left"/>
      <w:pPr>
        <w:ind w:left="0" w:firstLine="0"/>
      </w:pPr>
      <w:rPr>
        <w:rFonts w:ascii="Cambria" w:eastAsia="Arial" w:hAnsi="Cambria" w:cs="Arial" w:hint="default"/>
        <w:b w:val="0"/>
      </w:rPr>
    </w:lvl>
    <w:lvl w:ilvl="1" w:tplc="0415001B">
      <w:start w:val="1"/>
      <w:numFmt w:val="lowerRoman"/>
      <w:lvlText w:val="%2."/>
      <w:lvlJc w:val="right"/>
      <w:pPr>
        <w:ind w:left="360" w:hanging="36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3" w15:restartNumberingAfterBreak="0">
    <w:nsid w:val="28993B64"/>
    <w:multiLevelType w:val="hybridMultilevel"/>
    <w:tmpl w:val="32A4419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BE47E5A"/>
    <w:multiLevelType w:val="hybridMultilevel"/>
    <w:tmpl w:val="1C7C4A94"/>
    <w:lvl w:ilvl="0" w:tplc="0415001B">
      <w:start w:val="1"/>
      <w:numFmt w:val="lowerRoman"/>
      <w:lvlText w:val="%1."/>
      <w:lvlJc w:val="right"/>
      <w:pPr>
        <w:ind w:left="735" w:hanging="37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E0C496E"/>
    <w:multiLevelType w:val="hybridMultilevel"/>
    <w:tmpl w:val="9AB6DF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093CDB"/>
    <w:multiLevelType w:val="hybridMultilevel"/>
    <w:tmpl w:val="C5EC79B2"/>
    <w:lvl w:ilvl="0" w:tplc="FFFFFFFF">
      <w:start w:val="1"/>
      <w:numFmt w:val="lowerLetter"/>
      <w:lvlText w:val="%1)"/>
      <w:lvlJc w:val="left"/>
      <w:pPr>
        <w:ind w:left="0" w:firstLine="0"/>
      </w:pPr>
      <w:rPr>
        <w:rFonts w:ascii="Calibri" w:eastAsia="Arial" w:hAnsi="Calibri" w:cs="Arial"/>
      </w:rPr>
    </w:lvl>
    <w:lvl w:ilvl="1" w:tplc="FFFFFFFF">
      <w:start w:val="24"/>
      <w:numFmt w:val="upperLetter"/>
      <w:lvlText w:val="%2."/>
      <w:lvlJc w:val="left"/>
      <w:pPr>
        <w:ind w:left="0" w:firstLine="0"/>
      </w:pPr>
    </w:lvl>
    <w:lvl w:ilvl="2" w:tplc="FFFFFFFF">
      <w:start w:val="1"/>
      <w:numFmt w:val="decimal"/>
      <w:lvlText w:val="%3."/>
      <w:lvlJc w:val="left"/>
      <w:pPr>
        <w:ind w:left="0" w:firstLine="0"/>
      </w:pPr>
      <w:rPr>
        <w:rFonts w:ascii="Cambria" w:eastAsia="Arial" w:hAnsi="Cambria" w:cs="Arial" w:hint="default"/>
        <w:b w:val="0"/>
      </w:rPr>
    </w:lvl>
    <w:lvl w:ilvl="3" w:tplc="43FEF6E6">
      <w:start w:val="1"/>
      <w:numFmt w:val="lowerLetter"/>
      <w:lvlText w:val="%4."/>
      <w:lvlJc w:val="left"/>
      <w:pPr>
        <w:ind w:left="720" w:hanging="360"/>
      </w:pPr>
      <w:rPr>
        <w:b w:val="0"/>
        <w:bCs/>
      </w:rPr>
    </w:lvl>
    <w:lvl w:ilvl="4" w:tplc="FFFFFFFF">
      <w:start w:val="1"/>
      <w:numFmt w:val="lowerRoman"/>
      <w:lvlText w:val="%5."/>
      <w:lvlJc w:val="right"/>
      <w:pPr>
        <w:ind w:left="360" w:hanging="360"/>
      </w:pPr>
      <w:rPr>
        <w:b w:val="0"/>
        <w:bCs/>
      </w:r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lowerLetter"/>
      <w:lvlText w:val="%8)"/>
      <w:lvlJc w:val="left"/>
      <w:pPr>
        <w:ind w:left="0" w:firstLine="0"/>
      </w:pPr>
      <w:rPr>
        <w:rFonts w:ascii="Calibri" w:eastAsia="Arial" w:hAnsi="Calibri" w:cs="Arial"/>
      </w:rPr>
    </w:lvl>
    <w:lvl w:ilvl="8" w:tplc="FFFFFFFF">
      <w:start w:val="1"/>
      <w:numFmt w:val="bullet"/>
      <w:lvlText w:val=""/>
      <w:lvlJc w:val="left"/>
      <w:pPr>
        <w:ind w:left="0" w:firstLine="0"/>
      </w:pPr>
    </w:lvl>
  </w:abstractNum>
  <w:abstractNum w:abstractNumId="17" w15:restartNumberingAfterBreak="0">
    <w:nsid w:val="36202ACC"/>
    <w:multiLevelType w:val="hybridMultilevel"/>
    <w:tmpl w:val="B4209D9E"/>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8401D3C"/>
    <w:multiLevelType w:val="hybridMultilevel"/>
    <w:tmpl w:val="98B4C1B8"/>
    <w:lvl w:ilvl="0" w:tplc="DB8870A6">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9" w15:restartNumberingAfterBreak="0">
    <w:nsid w:val="3CD169F5"/>
    <w:multiLevelType w:val="hybridMultilevel"/>
    <w:tmpl w:val="C75486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3E3D648C"/>
    <w:multiLevelType w:val="hybridMultilevel"/>
    <w:tmpl w:val="5C3CCEAA"/>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CC18F8"/>
    <w:multiLevelType w:val="hybridMultilevel"/>
    <w:tmpl w:val="306630FC"/>
    <w:lvl w:ilvl="0" w:tplc="4E7AFFC2">
      <w:start w:val="7"/>
      <w:numFmt w:val="upperRoman"/>
      <w:lvlText w:val="%1."/>
      <w:lvlJc w:val="left"/>
      <w:pPr>
        <w:ind w:left="1126" w:hanging="72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1F23275"/>
    <w:multiLevelType w:val="hybridMultilevel"/>
    <w:tmpl w:val="FA4A756A"/>
    <w:lvl w:ilvl="0" w:tplc="04150019">
      <w:start w:val="1"/>
      <w:numFmt w:val="lowerLetter"/>
      <w:lvlText w:val="%1."/>
      <w:lvlJc w:val="left"/>
      <w:pPr>
        <w:ind w:left="720" w:hanging="360"/>
      </w:pPr>
    </w:lvl>
    <w:lvl w:ilvl="1" w:tplc="4426ED2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2061F42"/>
    <w:multiLevelType w:val="hybridMultilevel"/>
    <w:tmpl w:val="B16C1ADC"/>
    <w:lvl w:ilvl="0" w:tplc="DB8870A6">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4" w15:restartNumberingAfterBreak="0">
    <w:nsid w:val="42834CE6"/>
    <w:multiLevelType w:val="hybridMultilevel"/>
    <w:tmpl w:val="B2BC8692"/>
    <w:lvl w:ilvl="0" w:tplc="DB887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D66CDD"/>
    <w:multiLevelType w:val="hybridMultilevel"/>
    <w:tmpl w:val="5894B3D8"/>
    <w:lvl w:ilvl="0" w:tplc="0415001B">
      <w:start w:val="1"/>
      <w:numFmt w:val="lowerRoman"/>
      <w:lvlText w:val="%1."/>
      <w:lvlJc w:val="righ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6" w15:restartNumberingAfterBreak="0">
    <w:nsid w:val="504F2FBB"/>
    <w:multiLevelType w:val="hybridMultilevel"/>
    <w:tmpl w:val="A7B2031E"/>
    <w:lvl w:ilvl="0" w:tplc="FFFFFFFF">
      <w:start w:val="1"/>
      <w:numFmt w:val="lowerLetter"/>
      <w:lvlText w:val="%1)"/>
      <w:lvlJc w:val="left"/>
      <w:pPr>
        <w:ind w:left="0" w:firstLine="0"/>
      </w:pPr>
      <w:rPr>
        <w:rFonts w:ascii="Calibri" w:eastAsia="Arial" w:hAnsi="Calibri" w:cs="Arial"/>
      </w:rPr>
    </w:lvl>
    <w:lvl w:ilvl="1" w:tplc="FFFFFFFF">
      <w:start w:val="24"/>
      <w:numFmt w:val="upperLetter"/>
      <w:lvlText w:val="%2."/>
      <w:lvlJc w:val="left"/>
      <w:pPr>
        <w:ind w:left="0" w:firstLine="0"/>
      </w:pPr>
    </w:lvl>
    <w:lvl w:ilvl="2" w:tplc="FFFFFFFF">
      <w:start w:val="1"/>
      <w:numFmt w:val="decimal"/>
      <w:lvlText w:val="%3."/>
      <w:lvlJc w:val="left"/>
      <w:pPr>
        <w:ind w:left="0" w:firstLine="0"/>
      </w:pPr>
      <w:rPr>
        <w:rFonts w:ascii="Cambria" w:eastAsia="Arial" w:hAnsi="Cambria" w:cs="Arial" w:hint="default"/>
        <w:b w:val="0"/>
      </w:rPr>
    </w:lvl>
    <w:lvl w:ilvl="3" w:tplc="FFFFFFFF">
      <w:start w:val="1"/>
      <w:numFmt w:val="lowerLetter"/>
      <w:lvlText w:val="%4)"/>
      <w:lvlJc w:val="left"/>
      <w:pPr>
        <w:ind w:left="720" w:hanging="360"/>
      </w:pPr>
      <w:rPr>
        <w:b w:val="0"/>
        <w:bCs/>
      </w:rPr>
    </w:lvl>
    <w:lvl w:ilvl="4" w:tplc="046E32EE">
      <w:start w:val="1"/>
      <w:numFmt w:val="lowerLetter"/>
      <w:lvlText w:val="%5."/>
      <w:lvlJc w:val="left"/>
      <w:pPr>
        <w:ind w:left="360" w:hanging="360"/>
      </w:pPr>
      <w:rPr>
        <w:b w:val="0"/>
        <w:bCs/>
      </w:r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lowerLetter"/>
      <w:lvlText w:val="%8)"/>
      <w:lvlJc w:val="left"/>
      <w:pPr>
        <w:ind w:left="0" w:firstLine="0"/>
      </w:pPr>
      <w:rPr>
        <w:rFonts w:ascii="Calibri" w:eastAsia="Arial" w:hAnsi="Calibri" w:cs="Arial"/>
      </w:rPr>
    </w:lvl>
    <w:lvl w:ilvl="8" w:tplc="FFFFFFFF">
      <w:start w:val="1"/>
      <w:numFmt w:val="bullet"/>
      <w:lvlText w:val=""/>
      <w:lvlJc w:val="left"/>
      <w:pPr>
        <w:ind w:left="0" w:firstLine="0"/>
      </w:pPr>
    </w:lvl>
  </w:abstractNum>
  <w:abstractNum w:abstractNumId="27" w15:restartNumberingAfterBreak="0">
    <w:nsid w:val="53650BE5"/>
    <w:multiLevelType w:val="hybridMultilevel"/>
    <w:tmpl w:val="DF66E2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7B50744"/>
    <w:multiLevelType w:val="hybridMultilevel"/>
    <w:tmpl w:val="5CFA42A2"/>
    <w:lvl w:ilvl="0" w:tplc="902A1E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A7B6370"/>
    <w:multiLevelType w:val="hybridMultilevel"/>
    <w:tmpl w:val="B3E88324"/>
    <w:lvl w:ilvl="0" w:tplc="4716AB32">
      <w:start w:val="1"/>
      <w:numFmt w:val="upperRoman"/>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5B504E6B"/>
    <w:multiLevelType w:val="hybridMultilevel"/>
    <w:tmpl w:val="5386C7BE"/>
    <w:lvl w:ilvl="0" w:tplc="70BC4CEE">
      <w:start w:val="6"/>
      <w:numFmt w:val="upperRoman"/>
      <w:lvlText w:val="%1."/>
      <w:lvlJc w:val="left"/>
      <w:pPr>
        <w:ind w:left="1126" w:hanging="72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BFB7187"/>
    <w:multiLevelType w:val="hybridMultilevel"/>
    <w:tmpl w:val="A7B8F028"/>
    <w:lvl w:ilvl="0" w:tplc="DB887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6C2884"/>
    <w:multiLevelType w:val="hybridMultilevel"/>
    <w:tmpl w:val="FFD4FBAA"/>
    <w:lvl w:ilvl="0" w:tplc="EF2AE084">
      <w:start w:val="7"/>
      <w:numFmt w:val="decimal"/>
      <w:lvlText w:val="%1."/>
      <w:lvlJc w:val="left"/>
      <w:pPr>
        <w:ind w:left="406"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F3A52"/>
    <w:multiLevelType w:val="hybridMultilevel"/>
    <w:tmpl w:val="216C8AF8"/>
    <w:lvl w:ilvl="0" w:tplc="DB887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327126C"/>
    <w:multiLevelType w:val="hybridMultilevel"/>
    <w:tmpl w:val="DF600090"/>
    <w:lvl w:ilvl="0" w:tplc="DB8870A6">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5" w15:restartNumberingAfterBreak="0">
    <w:nsid w:val="681003F4"/>
    <w:multiLevelType w:val="hybridMultilevel"/>
    <w:tmpl w:val="43547842"/>
    <w:lvl w:ilvl="0" w:tplc="4716AB3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9C04356"/>
    <w:multiLevelType w:val="hybridMultilevel"/>
    <w:tmpl w:val="DA8E0096"/>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8B1DC9"/>
    <w:multiLevelType w:val="hybridMultilevel"/>
    <w:tmpl w:val="4FB2BEF4"/>
    <w:lvl w:ilvl="0" w:tplc="35E01F88">
      <w:start w:val="1"/>
      <w:numFmt w:val="decimal"/>
      <w:lvlText w:val="%1."/>
      <w:lvlJc w:val="left"/>
      <w:pPr>
        <w:ind w:left="720" w:hanging="360"/>
      </w:pPr>
      <w:rPr>
        <w:b/>
        <w:bCs/>
      </w:rPr>
    </w:lvl>
    <w:lvl w:ilvl="1" w:tplc="F4726BB4">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1F057C6"/>
    <w:multiLevelType w:val="hybridMultilevel"/>
    <w:tmpl w:val="F1503DB2"/>
    <w:lvl w:ilvl="0" w:tplc="FFFFFFFF">
      <w:start w:val="1"/>
      <w:numFmt w:val="lowerLetter"/>
      <w:lvlText w:val="%1)"/>
      <w:lvlJc w:val="left"/>
      <w:pPr>
        <w:ind w:left="0" w:firstLine="0"/>
      </w:pPr>
      <w:rPr>
        <w:rFonts w:ascii="Calibri" w:eastAsia="Arial" w:hAnsi="Calibri" w:cs="Arial"/>
      </w:rPr>
    </w:lvl>
    <w:lvl w:ilvl="1" w:tplc="FFFFFFFF">
      <w:start w:val="24"/>
      <w:numFmt w:val="upperLetter"/>
      <w:lvlText w:val="%2."/>
      <w:lvlJc w:val="left"/>
      <w:pPr>
        <w:ind w:left="0" w:firstLine="0"/>
      </w:pPr>
    </w:lvl>
    <w:lvl w:ilvl="2" w:tplc="FFFFFFFF">
      <w:start w:val="1"/>
      <w:numFmt w:val="decimal"/>
      <w:lvlText w:val="%3."/>
      <w:lvlJc w:val="left"/>
      <w:pPr>
        <w:ind w:left="0" w:firstLine="0"/>
      </w:pPr>
      <w:rPr>
        <w:rFonts w:ascii="Cambria" w:eastAsia="Arial" w:hAnsi="Cambria" w:cs="Arial" w:hint="default"/>
        <w:b w:val="0"/>
      </w:rPr>
    </w:lvl>
    <w:lvl w:ilvl="3" w:tplc="5EDC76A2">
      <w:start w:val="1"/>
      <w:numFmt w:val="lowerLetter"/>
      <w:lvlText w:val="%4."/>
      <w:lvlJc w:val="left"/>
      <w:pPr>
        <w:ind w:left="720" w:hanging="360"/>
      </w:pPr>
      <w:rPr>
        <w:b w:val="0"/>
        <w:bCs/>
      </w:rPr>
    </w:lvl>
    <w:lvl w:ilvl="4" w:tplc="FFFFFFFF">
      <w:start w:val="1"/>
      <w:numFmt w:val="lowerRoman"/>
      <w:lvlText w:val="%5."/>
      <w:lvlJc w:val="right"/>
      <w:pPr>
        <w:ind w:left="360" w:hanging="360"/>
      </w:pPr>
      <w:rPr>
        <w:b w:val="0"/>
        <w:bCs/>
      </w:r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lowerLetter"/>
      <w:lvlText w:val="%8)"/>
      <w:lvlJc w:val="left"/>
      <w:pPr>
        <w:ind w:left="0" w:firstLine="0"/>
      </w:pPr>
      <w:rPr>
        <w:rFonts w:ascii="Calibri" w:eastAsia="Arial" w:hAnsi="Calibri" w:cs="Arial"/>
      </w:rPr>
    </w:lvl>
    <w:lvl w:ilvl="8" w:tplc="FFFFFFFF">
      <w:start w:val="1"/>
      <w:numFmt w:val="bullet"/>
      <w:lvlText w:val=""/>
      <w:lvlJc w:val="left"/>
      <w:pPr>
        <w:ind w:left="0" w:firstLine="0"/>
      </w:pPr>
    </w:lvl>
  </w:abstractNum>
  <w:abstractNum w:abstractNumId="39" w15:restartNumberingAfterBreak="0">
    <w:nsid w:val="723C27F9"/>
    <w:multiLevelType w:val="hybridMultilevel"/>
    <w:tmpl w:val="770C90F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7AEA2E5F"/>
    <w:multiLevelType w:val="hybridMultilevel"/>
    <w:tmpl w:val="11D09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F4680"/>
    <w:multiLevelType w:val="hybridMultilevel"/>
    <w:tmpl w:val="42169F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0C604E"/>
    <w:multiLevelType w:val="hybridMultilevel"/>
    <w:tmpl w:val="CEE23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EB07E8F"/>
    <w:multiLevelType w:val="hybridMultilevel"/>
    <w:tmpl w:val="35DA3A00"/>
    <w:lvl w:ilvl="0" w:tplc="DB8870A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20061994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39102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9466323">
    <w:abstractNumId w:val="42"/>
  </w:num>
  <w:num w:numId="4" w16cid:durableId="1216042575">
    <w:abstractNumId w:val="39"/>
  </w:num>
  <w:num w:numId="5" w16cid:durableId="5955956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012627">
    <w:abstractNumId w:val="14"/>
  </w:num>
  <w:num w:numId="7" w16cid:durableId="951979942">
    <w:abstractNumId w:val="6"/>
  </w:num>
  <w:num w:numId="8" w16cid:durableId="227351044">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47890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825037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21725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8629294">
    <w:abstractNumId w:val="1"/>
  </w:num>
  <w:num w:numId="13" w16cid:durableId="489519768">
    <w:abstractNumId w:val="9"/>
  </w:num>
  <w:num w:numId="14" w16cid:durableId="1965574168">
    <w:abstractNumId w:val="22"/>
  </w:num>
  <w:num w:numId="15" w16cid:durableId="1607077482">
    <w:abstractNumId w:val="31"/>
  </w:num>
  <w:num w:numId="16" w16cid:durableId="1903128267">
    <w:abstractNumId w:val="24"/>
  </w:num>
  <w:num w:numId="17" w16cid:durableId="1125734618">
    <w:abstractNumId w:val="23"/>
  </w:num>
  <w:num w:numId="18" w16cid:durableId="2043094971">
    <w:abstractNumId w:val="34"/>
  </w:num>
  <w:num w:numId="19" w16cid:durableId="1392457035">
    <w:abstractNumId w:val="19"/>
  </w:num>
  <w:num w:numId="20" w16cid:durableId="441346777">
    <w:abstractNumId w:val="0"/>
  </w:num>
  <w:num w:numId="21" w16cid:durableId="1126043023">
    <w:abstractNumId w:val="7"/>
  </w:num>
  <w:num w:numId="22" w16cid:durableId="376514432">
    <w:abstractNumId w:val="33"/>
  </w:num>
  <w:num w:numId="23" w16cid:durableId="537015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253944">
    <w:abstractNumId w:val="4"/>
  </w:num>
  <w:num w:numId="25" w16cid:durableId="198514437">
    <w:abstractNumId w:val="10"/>
  </w:num>
  <w:num w:numId="26" w16cid:durableId="125898616">
    <w:abstractNumId w:val="29"/>
  </w:num>
  <w:num w:numId="27" w16cid:durableId="793332685">
    <w:abstractNumId w:val="13"/>
  </w:num>
  <w:num w:numId="28" w16cid:durableId="2052459291">
    <w:abstractNumId w:val="18"/>
  </w:num>
  <w:num w:numId="29" w16cid:durableId="383337824">
    <w:abstractNumId w:val="32"/>
  </w:num>
  <w:num w:numId="30" w16cid:durableId="540871408">
    <w:abstractNumId w:val="8"/>
  </w:num>
  <w:num w:numId="31" w16cid:durableId="2008172505">
    <w:abstractNumId w:val="36"/>
  </w:num>
  <w:num w:numId="32" w16cid:durableId="1888906800">
    <w:abstractNumId w:val="5"/>
  </w:num>
  <w:num w:numId="33" w16cid:durableId="1209562957">
    <w:abstractNumId w:val="12"/>
  </w:num>
  <w:num w:numId="34" w16cid:durableId="98139209">
    <w:abstractNumId w:val="2"/>
  </w:num>
  <w:num w:numId="35" w16cid:durableId="1603341501">
    <w:abstractNumId w:val="25"/>
  </w:num>
  <w:num w:numId="36" w16cid:durableId="995302293">
    <w:abstractNumId w:val="11"/>
  </w:num>
  <w:num w:numId="37" w16cid:durableId="534267489">
    <w:abstractNumId w:val="26"/>
  </w:num>
  <w:num w:numId="38" w16cid:durableId="1599557151">
    <w:abstractNumId w:val="16"/>
  </w:num>
  <w:num w:numId="39" w16cid:durableId="1065378655">
    <w:abstractNumId w:val="38"/>
  </w:num>
  <w:num w:numId="40" w16cid:durableId="2114979979">
    <w:abstractNumId w:val="40"/>
  </w:num>
  <w:num w:numId="41" w16cid:durableId="1626538992">
    <w:abstractNumId w:val="15"/>
  </w:num>
  <w:num w:numId="42" w16cid:durableId="1482113558">
    <w:abstractNumId w:val="41"/>
  </w:num>
  <w:num w:numId="43" w16cid:durableId="1020620977">
    <w:abstractNumId w:val="43"/>
  </w:num>
  <w:num w:numId="44" w16cid:durableId="988481683">
    <w:abstractNumId w:val="20"/>
  </w:num>
  <w:num w:numId="45" w16cid:durableId="81025151">
    <w:abstractNumId w:val="3"/>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 Krześkiewicz">
    <w15:presenceInfo w15:providerId="AD" w15:userId="S::jan.krzeskiewicz@ckpartners.pl::ebe0cc18-78bc-4ba9-a783-484b3ae124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008"/>
    <w:rsid w:val="0000459B"/>
    <w:rsid w:val="00012F7D"/>
    <w:rsid w:val="00015170"/>
    <w:rsid w:val="00015DA1"/>
    <w:rsid w:val="000275F2"/>
    <w:rsid w:val="00030261"/>
    <w:rsid w:val="00033621"/>
    <w:rsid w:val="00052B36"/>
    <w:rsid w:val="00055B73"/>
    <w:rsid w:val="000634AC"/>
    <w:rsid w:val="00067523"/>
    <w:rsid w:val="00086E21"/>
    <w:rsid w:val="00091C7A"/>
    <w:rsid w:val="00093D51"/>
    <w:rsid w:val="00097E61"/>
    <w:rsid w:val="000A3075"/>
    <w:rsid w:val="000A35B1"/>
    <w:rsid w:val="000A4CB1"/>
    <w:rsid w:val="000A6FEB"/>
    <w:rsid w:val="000B0EF5"/>
    <w:rsid w:val="000B2945"/>
    <w:rsid w:val="000B2C8F"/>
    <w:rsid w:val="000B3DE8"/>
    <w:rsid w:val="000B6FAA"/>
    <w:rsid w:val="000B74F5"/>
    <w:rsid w:val="000C0CB9"/>
    <w:rsid w:val="000C1AFA"/>
    <w:rsid w:val="000C2825"/>
    <w:rsid w:val="000C37CA"/>
    <w:rsid w:val="000C449E"/>
    <w:rsid w:val="000D0517"/>
    <w:rsid w:val="000D4685"/>
    <w:rsid w:val="000E3CEF"/>
    <w:rsid w:val="000F3B8F"/>
    <w:rsid w:val="000F455A"/>
    <w:rsid w:val="000F6FA1"/>
    <w:rsid w:val="001001E0"/>
    <w:rsid w:val="0010165A"/>
    <w:rsid w:val="00103854"/>
    <w:rsid w:val="00105BEF"/>
    <w:rsid w:val="00105ECD"/>
    <w:rsid w:val="00124E10"/>
    <w:rsid w:val="001252A8"/>
    <w:rsid w:val="001354ED"/>
    <w:rsid w:val="0014537E"/>
    <w:rsid w:val="00152A40"/>
    <w:rsid w:val="0016741A"/>
    <w:rsid w:val="0017104D"/>
    <w:rsid w:val="00173EBB"/>
    <w:rsid w:val="001761A8"/>
    <w:rsid w:val="001919EF"/>
    <w:rsid w:val="001A2A47"/>
    <w:rsid w:val="001A2C3F"/>
    <w:rsid w:val="001A62A5"/>
    <w:rsid w:val="001B7A5B"/>
    <w:rsid w:val="001C7A4C"/>
    <w:rsid w:val="001E2488"/>
    <w:rsid w:val="001E4201"/>
    <w:rsid w:val="001E47BA"/>
    <w:rsid w:val="001E6525"/>
    <w:rsid w:val="001E6CB0"/>
    <w:rsid w:val="001E7DAF"/>
    <w:rsid w:val="001F1007"/>
    <w:rsid w:val="0020095B"/>
    <w:rsid w:val="00202AA3"/>
    <w:rsid w:val="00203877"/>
    <w:rsid w:val="00204576"/>
    <w:rsid w:val="0021188B"/>
    <w:rsid w:val="002214DA"/>
    <w:rsid w:val="00223BF8"/>
    <w:rsid w:val="00224DD9"/>
    <w:rsid w:val="002254ED"/>
    <w:rsid w:val="002323EF"/>
    <w:rsid w:val="00243825"/>
    <w:rsid w:val="002516D7"/>
    <w:rsid w:val="0025633C"/>
    <w:rsid w:val="002645EA"/>
    <w:rsid w:val="002712B0"/>
    <w:rsid w:val="00271325"/>
    <w:rsid w:val="00287A19"/>
    <w:rsid w:val="00292FAE"/>
    <w:rsid w:val="00295DBB"/>
    <w:rsid w:val="00296268"/>
    <w:rsid w:val="002A4EDC"/>
    <w:rsid w:val="002A5DBB"/>
    <w:rsid w:val="002B75AA"/>
    <w:rsid w:val="002C1253"/>
    <w:rsid w:val="002C5A4D"/>
    <w:rsid w:val="002D67B5"/>
    <w:rsid w:val="00300F98"/>
    <w:rsid w:val="00301AEF"/>
    <w:rsid w:val="00310FAF"/>
    <w:rsid w:val="003168CA"/>
    <w:rsid w:val="00317015"/>
    <w:rsid w:val="00321EF3"/>
    <w:rsid w:val="0032685E"/>
    <w:rsid w:val="00326A91"/>
    <w:rsid w:val="00331C2F"/>
    <w:rsid w:val="00332ACB"/>
    <w:rsid w:val="00333425"/>
    <w:rsid w:val="00333BD2"/>
    <w:rsid w:val="003352BE"/>
    <w:rsid w:val="00340447"/>
    <w:rsid w:val="003663E5"/>
    <w:rsid w:val="00377A5B"/>
    <w:rsid w:val="00386B6A"/>
    <w:rsid w:val="00391C2D"/>
    <w:rsid w:val="003963E6"/>
    <w:rsid w:val="003A203E"/>
    <w:rsid w:val="003A2092"/>
    <w:rsid w:val="003A2235"/>
    <w:rsid w:val="003A580C"/>
    <w:rsid w:val="003B6574"/>
    <w:rsid w:val="003C3112"/>
    <w:rsid w:val="003C473F"/>
    <w:rsid w:val="003D04E9"/>
    <w:rsid w:val="003D0588"/>
    <w:rsid w:val="003D1283"/>
    <w:rsid w:val="003D3043"/>
    <w:rsid w:val="003D593A"/>
    <w:rsid w:val="003E15EF"/>
    <w:rsid w:val="003E40AA"/>
    <w:rsid w:val="003E53DA"/>
    <w:rsid w:val="003F2305"/>
    <w:rsid w:val="003F2E5B"/>
    <w:rsid w:val="003F44DA"/>
    <w:rsid w:val="00410CCE"/>
    <w:rsid w:val="004113BC"/>
    <w:rsid w:val="00414CEC"/>
    <w:rsid w:val="0042705D"/>
    <w:rsid w:val="0042723B"/>
    <w:rsid w:val="004306F5"/>
    <w:rsid w:val="0044284A"/>
    <w:rsid w:val="0044544C"/>
    <w:rsid w:val="00447BB3"/>
    <w:rsid w:val="00470A8A"/>
    <w:rsid w:val="00476333"/>
    <w:rsid w:val="004775B1"/>
    <w:rsid w:val="00484CC9"/>
    <w:rsid w:val="0049603B"/>
    <w:rsid w:val="00497324"/>
    <w:rsid w:val="00497FBE"/>
    <w:rsid w:val="004A21E0"/>
    <w:rsid w:val="004B0E5B"/>
    <w:rsid w:val="004B148E"/>
    <w:rsid w:val="004B2A87"/>
    <w:rsid w:val="004B4E28"/>
    <w:rsid w:val="004C0244"/>
    <w:rsid w:val="004C2251"/>
    <w:rsid w:val="004C24CA"/>
    <w:rsid w:val="004C292D"/>
    <w:rsid w:val="004C3B1B"/>
    <w:rsid w:val="004C69F5"/>
    <w:rsid w:val="004D3956"/>
    <w:rsid w:val="004D4C44"/>
    <w:rsid w:val="004D63D0"/>
    <w:rsid w:val="004D79FD"/>
    <w:rsid w:val="004F0E5A"/>
    <w:rsid w:val="004F5CD0"/>
    <w:rsid w:val="004F71A8"/>
    <w:rsid w:val="00501696"/>
    <w:rsid w:val="0050317F"/>
    <w:rsid w:val="00504BCD"/>
    <w:rsid w:val="005100E0"/>
    <w:rsid w:val="00510D36"/>
    <w:rsid w:val="00527A26"/>
    <w:rsid w:val="00533B04"/>
    <w:rsid w:val="00541627"/>
    <w:rsid w:val="00543BF9"/>
    <w:rsid w:val="005444C0"/>
    <w:rsid w:val="00552D62"/>
    <w:rsid w:val="00555E0C"/>
    <w:rsid w:val="00560EE1"/>
    <w:rsid w:val="00563616"/>
    <w:rsid w:val="00563EAF"/>
    <w:rsid w:val="00571412"/>
    <w:rsid w:val="00572292"/>
    <w:rsid w:val="005747F6"/>
    <w:rsid w:val="00580F07"/>
    <w:rsid w:val="00580F81"/>
    <w:rsid w:val="005869FE"/>
    <w:rsid w:val="005910A6"/>
    <w:rsid w:val="00592E11"/>
    <w:rsid w:val="00594D66"/>
    <w:rsid w:val="005A0898"/>
    <w:rsid w:val="005A123F"/>
    <w:rsid w:val="005A57ED"/>
    <w:rsid w:val="005A5AFF"/>
    <w:rsid w:val="005B0927"/>
    <w:rsid w:val="005B3DC0"/>
    <w:rsid w:val="005B5763"/>
    <w:rsid w:val="005C4F7E"/>
    <w:rsid w:val="005C5B21"/>
    <w:rsid w:val="005C6618"/>
    <w:rsid w:val="005E5417"/>
    <w:rsid w:val="005F082B"/>
    <w:rsid w:val="005F1EAF"/>
    <w:rsid w:val="005F5007"/>
    <w:rsid w:val="005F6652"/>
    <w:rsid w:val="005F7CA0"/>
    <w:rsid w:val="00601696"/>
    <w:rsid w:val="00603192"/>
    <w:rsid w:val="0060360D"/>
    <w:rsid w:val="00604B01"/>
    <w:rsid w:val="00614227"/>
    <w:rsid w:val="006144B3"/>
    <w:rsid w:val="00615016"/>
    <w:rsid w:val="006274A5"/>
    <w:rsid w:val="00635D6F"/>
    <w:rsid w:val="00643067"/>
    <w:rsid w:val="00645C08"/>
    <w:rsid w:val="0064667D"/>
    <w:rsid w:val="00665C3A"/>
    <w:rsid w:val="00673FED"/>
    <w:rsid w:val="0067407D"/>
    <w:rsid w:val="00675510"/>
    <w:rsid w:val="0067566B"/>
    <w:rsid w:val="00675E34"/>
    <w:rsid w:val="0067729A"/>
    <w:rsid w:val="00681BA5"/>
    <w:rsid w:val="006829C0"/>
    <w:rsid w:val="00683930"/>
    <w:rsid w:val="00685627"/>
    <w:rsid w:val="0069653F"/>
    <w:rsid w:val="006A053C"/>
    <w:rsid w:val="006A3705"/>
    <w:rsid w:val="006A3B04"/>
    <w:rsid w:val="006A47F9"/>
    <w:rsid w:val="006A6C16"/>
    <w:rsid w:val="006B679F"/>
    <w:rsid w:val="006B764E"/>
    <w:rsid w:val="006C1DB3"/>
    <w:rsid w:val="006C24BD"/>
    <w:rsid w:val="006C3F5E"/>
    <w:rsid w:val="006D3C7A"/>
    <w:rsid w:val="006D534A"/>
    <w:rsid w:val="006F654F"/>
    <w:rsid w:val="00703C76"/>
    <w:rsid w:val="00706E3D"/>
    <w:rsid w:val="00707828"/>
    <w:rsid w:val="00707B1F"/>
    <w:rsid w:val="00710C13"/>
    <w:rsid w:val="00712299"/>
    <w:rsid w:val="007140A7"/>
    <w:rsid w:val="007167C3"/>
    <w:rsid w:val="0071696E"/>
    <w:rsid w:val="00721057"/>
    <w:rsid w:val="007240DF"/>
    <w:rsid w:val="00726630"/>
    <w:rsid w:val="007308B6"/>
    <w:rsid w:val="00737118"/>
    <w:rsid w:val="00751716"/>
    <w:rsid w:val="007570D1"/>
    <w:rsid w:val="007614E0"/>
    <w:rsid w:val="007626FD"/>
    <w:rsid w:val="00763190"/>
    <w:rsid w:val="00764A10"/>
    <w:rsid w:val="00767274"/>
    <w:rsid w:val="0077780E"/>
    <w:rsid w:val="00780BC0"/>
    <w:rsid w:val="00783CF8"/>
    <w:rsid w:val="007862A0"/>
    <w:rsid w:val="00790C52"/>
    <w:rsid w:val="00795928"/>
    <w:rsid w:val="007A138E"/>
    <w:rsid w:val="007A2712"/>
    <w:rsid w:val="007A3310"/>
    <w:rsid w:val="007B29E9"/>
    <w:rsid w:val="007D03D8"/>
    <w:rsid w:val="007D4DF2"/>
    <w:rsid w:val="007E11EB"/>
    <w:rsid w:val="007E21EC"/>
    <w:rsid w:val="007E43E3"/>
    <w:rsid w:val="007F1C41"/>
    <w:rsid w:val="007F290E"/>
    <w:rsid w:val="007F435C"/>
    <w:rsid w:val="00802B1C"/>
    <w:rsid w:val="00812AD0"/>
    <w:rsid w:val="0082403F"/>
    <w:rsid w:val="00825191"/>
    <w:rsid w:val="008271E2"/>
    <w:rsid w:val="008305A4"/>
    <w:rsid w:val="008321EE"/>
    <w:rsid w:val="00832CAD"/>
    <w:rsid w:val="00832E4E"/>
    <w:rsid w:val="00837076"/>
    <w:rsid w:val="0084241B"/>
    <w:rsid w:val="00844015"/>
    <w:rsid w:val="00844658"/>
    <w:rsid w:val="00846D49"/>
    <w:rsid w:val="00847C5B"/>
    <w:rsid w:val="00850BD3"/>
    <w:rsid w:val="00861484"/>
    <w:rsid w:val="00865051"/>
    <w:rsid w:val="0087356F"/>
    <w:rsid w:val="00873814"/>
    <w:rsid w:val="0088181F"/>
    <w:rsid w:val="008819C3"/>
    <w:rsid w:val="00882A60"/>
    <w:rsid w:val="00891C0C"/>
    <w:rsid w:val="00892211"/>
    <w:rsid w:val="008935DC"/>
    <w:rsid w:val="008978FA"/>
    <w:rsid w:val="00897CA7"/>
    <w:rsid w:val="008A190A"/>
    <w:rsid w:val="008A2651"/>
    <w:rsid w:val="008A4FBE"/>
    <w:rsid w:val="008A67E8"/>
    <w:rsid w:val="008B263B"/>
    <w:rsid w:val="008B5CF0"/>
    <w:rsid w:val="008B5CFC"/>
    <w:rsid w:val="008C1171"/>
    <w:rsid w:val="008C5305"/>
    <w:rsid w:val="008C7A92"/>
    <w:rsid w:val="008E0C26"/>
    <w:rsid w:val="008E26B2"/>
    <w:rsid w:val="008E2AFE"/>
    <w:rsid w:val="008E4579"/>
    <w:rsid w:val="008E6903"/>
    <w:rsid w:val="008F1663"/>
    <w:rsid w:val="0090548C"/>
    <w:rsid w:val="0091303E"/>
    <w:rsid w:val="00925C64"/>
    <w:rsid w:val="00934563"/>
    <w:rsid w:val="00935A76"/>
    <w:rsid w:val="00937327"/>
    <w:rsid w:val="00941B5F"/>
    <w:rsid w:val="0094301D"/>
    <w:rsid w:val="00943597"/>
    <w:rsid w:val="00951A1F"/>
    <w:rsid w:val="00953972"/>
    <w:rsid w:val="00955FEB"/>
    <w:rsid w:val="00960BC9"/>
    <w:rsid w:val="009668DF"/>
    <w:rsid w:val="00966B52"/>
    <w:rsid w:val="00976898"/>
    <w:rsid w:val="00984681"/>
    <w:rsid w:val="009865A6"/>
    <w:rsid w:val="00994BC5"/>
    <w:rsid w:val="00994FFA"/>
    <w:rsid w:val="00996E3F"/>
    <w:rsid w:val="009B07DB"/>
    <w:rsid w:val="009B5C2A"/>
    <w:rsid w:val="009C0B42"/>
    <w:rsid w:val="009C67A0"/>
    <w:rsid w:val="009D1025"/>
    <w:rsid w:val="009E76CD"/>
    <w:rsid w:val="009F1C00"/>
    <w:rsid w:val="00A02EA6"/>
    <w:rsid w:val="00A100F9"/>
    <w:rsid w:val="00A1421C"/>
    <w:rsid w:val="00A16910"/>
    <w:rsid w:val="00A17FA5"/>
    <w:rsid w:val="00A20875"/>
    <w:rsid w:val="00A4416B"/>
    <w:rsid w:val="00A55DE2"/>
    <w:rsid w:val="00A57E36"/>
    <w:rsid w:val="00A625D9"/>
    <w:rsid w:val="00A66E66"/>
    <w:rsid w:val="00A75D34"/>
    <w:rsid w:val="00A801EC"/>
    <w:rsid w:val="00A83ACC"/>
    <w:rsid w:val="00A85472"/>
    <w:rsid w:val="00A91456"/>
    <w:rsid w:val="00A9154F"/>
    <w:rsid w:val="00A96A03"/>
    <w:rsid w:val="00AA2E23"/>
    <w:rsid w:val="00AB1B43"/>
    <w:rsid w:val="00AB45C4"/>
    <w:rsid w:val="00AB785B"/>
    <w:rsid w:val="00AC33D4"/>
    <w:rsid w:val="00AC436D"/>
    <w:rsid w:val="00AD63D9"/>
    <w:rsid w:val="00AF083E"/>
    <w:rsid w:val="00AF58A9"/>
    <w:rsid w:val="00B006A0"/>
    <w:rsid w:val="00B022A1"/>
    <w:rsid w:val="00B031D5"/>
    <w:rsid w:val="00B135C1"/>
    <w:rsid w:val="00B144FD"/>
    <w:rsid w:val="00B16BA9"/>
    <w:rsid w:val="00B21837"/>
    <w:rsid w:val="00B23AAD"/>
    <w:rsid w:val="00B241ED"/>
    <w:rsid w:val="00B24354"/>
    <w:rsid w:val="00B311E2"/>
    <w:rsid w:val="00B33417"/>
    <w:rsid w:val="00B41C28"/>
    <w:rsid w:val="00B42B62"/>
    <w:rsid w:val="00B571F1"/>
    <w:rsid w:val="00B57F93"/>
    <w:rsid w:val="00B66210"/>
    <w:rsid w:val="00B751CC"/>
    <w:rsid w:val="00B77609"/>
    <w:rsid w:val="00B77E70"/>
    <w:rsid w:val="00B86F70"/>
    <w:rsid w:val="00B93A71"/>
    <w:rsid w:val="00BA1DB3"/>
    <w:rsid w:val="00BA78C3"/>
    <w:rsid w:val="00BC4970"/>
    <w:rsid w:val="00BC532B"/>
    <w:rsid w:val="00BE6718"/>
    <w:rsid w:val="00BF0C5C"/>
    <w:rsid w:val="00BF0FB5"/>
    <w:rsid w:val="00BF2F7F"/>
    <w:rsid w:val="00BF5CBE"/>
    <w:rsid w:val="00C005E6"/>
    <w:rsid w:val="00C00FC5"/>
    <w:rsid w:val="00C023CE"/>
    <w:rsid w:val="00C02EFD"/>
    <w:rsid w:val="00C04A64"/>
    <w:rsid w:val="00C17FB2"/>
    <w:rsid w:val="00C212F1"/>
    <w:rsid w:val="00C21BF4"/>
    <w:rsid w:val="00C2225D"/>
    <w:rsid w:val="00C25ADC"/>
    <w:rsid w:val="00C25D02"/>
    <w:rsid w:val="00C33791"/>
    <w:rsid w:val="00C3495D"/>
    <w:rsid w:val="00C40575"/>
    <w:rsid w:val="00C4290B"/>
    <w:rsid w:val="00C46286"/>
    <w:rsid w:val="00C549AB"/>
    <w:rsid w:val="00C633A8"/>
    <w:rsid w:val="00C6378C"/>
    <w:rsid w:val="00C77147"/>
    <w:rsid w:val="00C91AC9"/>
    <w:rsid w:val="00C93083"/>
    <w:rsid w:val="00CA0F01"/>
    <w:rsid w:val="00CB2E6B"/>
    <w:rsid w:val="00CB352E"/>
    <w:rsid w:val="00CB3B6D"/>
    <w:rsid w:val="00CC153F"/>
    <w:rsid w:val="00CC1988"/>
    <w:rsid w:val="00CC1D3B"/>
    <w:rsid w:val="00CC3FFD"/>
    <w:rsid w:val="00CC4191"/>
    <w:rsid w:val="00CC56E9"/>
    <w:rsid w:val="00CE2FA9"/>
    <w:rsid w:val="00CE64B0"/>
    <w:rsid w:val="00CF5F39"/>
    <w:rsid w:val="00D01169"/>
    <w:rsid w:val="00D01296"/>
    <w:rsid w:val="00D116F3"/>
    <w:rsid w:val="00D2729C"/>
    <w:rsid w:val="00D32A2E"/>
    <w:rsid w:val="00D32F64"/>
    <w:rsid w:val="00D34C8B"/>
    <w:rsid w:val="00D415F7"/>
    <w:rsid w:val="00D47389"/>
    <w:rsid w:val="00D50F00"/>
    <w:rsid w:val="00D522C5"/>
    <w:rsid w:val="00D52697"/>
    <w:rsid w:val="00D60339"/>
    <w:rsid w:val="00D631E2"/>
    <w:rsid w:val="00D666ED"/>
    <w:rsid w:val="00D7154C"/>
    <w:rsid w:val="00D715DD"/>
    <w:rsid w:val="00D76BAB"/>
    <w:rsid w:val="00D777B0"/>
    <w:rsid w:val="00D84149"/>
    <w:rsid w:val="00D85D3A"/>
    <w:rsid w:val="00D85E85"/>
    <w:rsid w:val="00D90F0E"/>
    <w:rsid w:val="00DB01D9"/>
    <w:rsid w:val="00DB5C5C"/>
    <w:rsid w:val="00DC1B0E"/>
    <w:rsid w:val="00DC4BB6"/>
    <w:rsid w:val="00DC6437"/>
    <w:rsid w:val="00DD2A64"/>
    <w:rsid w:val="00DE64AA"/>
    <w:rsid w:val="00DF028B"/>
    <w:rsid w:val="00E008D7"/>
    <w:rsid w:val="00E0153F"/>
    <w:rsid w:val="00E031F6"/>
    <w:rsid w:val="00E06E99"/>
    <w:rsid w:val="00E12B2B"/>
    <w:rsid w:val="00E17395"/>
    <w:rsid w:val="00E3014F"/>
    <w:rsid w:val="00E34F5E"/>
    <w:rsid w:val="00E47B7A"/>
    <w:rsid w:val="00E5016B"/>
    <w:rsid w:val="00E52D84"/>
    <w:rsid w:val="00E54CF6"/>
    <w:rsid w:val="00E62008"/>
    <w:rsid w:val="00E67415"/>
    <w:rsid w:val="00E80386"/>
    <w:rsid w:val="00E95545"/>
    <w:rsid w:val="00E97051"/>
    <w:rsid w:val="00EA1E9E"/>
    <w:rsid w:val="00EB78A8"/>
    <w:rsid w:val="00EC40EB"/>
    <w:rsid w:val="00ED7707"/>
    <w:rsid w:val="00EE089F"/>
    <w:rsid w:val="00EE268E"/>
    <w:rsid w:val="00EE50D9"/>
    <w:rsid w:val="00EE5B8F"/>
    <w:rsid w:val="00EF1A60"/>
    <w:rsid w:val="00EF2F1A"/>
    <w:rsid w:val="00EF5957"/>
    <w:rsid w:val="00EF708B"/>
    <w:rsid w:val="00F10238"/>
    <w:rsid w:val="00F12F0C"/>
    <w:rsid w:val="00F14714"/>
    <w:rsid w:val="00F1730D"/>
    <w:rsid w:val="00F330CC"/>
    <w:rsid w:val="00F335C1"/>
    <w:rsid w:val="00F359B7"/>
    <w:rsid w:val="00F36BF8"/>
    <w:rsid w:val="00F426C9"/>
    <w:rsid w:val="00F43CB7"/>
    <w:rsid w:val="00F43DE2"/>
    <w:rsid w:val="00F446DD"/>
    <w:rsid w:val="00F460FE"/>
    <w:rsid w:val="00F473F4"/>
    <w:rsid w:val="00F51E80"/>
    <w:rsid w:val="00F52832"/>
    <w:rsid w:val="00F52C08"/>
    <w:rsid w:val="00F545B6"/>
    <w:rsid w:val="00F77AAF"/>
    <w:rsid w:val="00F81441"/>
    <w:rsid w:val="00F82AB9"/>
    <w:rsid w:val="00F838C6"/>
    <w:rsid w:val="00F84144"/>
    <w:rsid w:val="00FA3260"/>
    <w:rsid w:val="00FA4484"/>
    <w:rsid w:val="00FB3540"/>
    <w:rsid w:val="00FC0036"/>
    <w:rsid w:val="00FC0B82"/>
    <w:rsid w:val="00FC17B7"/>
    <w:rsid w:val="00FC2B91"/>
    <w:rsid w:val="00FC2C4B"/>
    <w:rsid w:val="00FC4514"/>
    <w:rsid w:val="00FC7CC2"/>
    <w:rsid w:val="00FD0173"/>
    <w:rsid w:val="00FD3187"/>
    <w:rsid w:val="00FE039C"/>
    <w:rsid w:val="00FE6CF4"/>
    <w:rsid w:val="00FF3BA3"/>
    <w:rsid w:val="00FF404B"/>
    <w:rsid w:val="00FF5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AE070"/>
  <w15:chartTrackingRefBased/>
  <w15:docId w15:val="{039FED8B-077A-473B-995A-4020A277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76CD"/>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E76CD"/>
    <w:pPr>
      <w:keepNext/>
      <w:spacing w:before="240" w:after="60"/>
      <w:outlineLvl w:val="0"/>
    </w:pPr>
    <w:rPr>
      <w:rFonts w:ascii="Cambria" w:eastAsia="Times New Roman" w:hAnsi="Cambria"/>
      <w:b/>
      <w:bCs/>
      <w:kern w:val="32"/>
      <w:sz w:val="32"/>
      <w:szCs w:val="32"/>
    </w:rPr>
  </w:style>
  <w:style w:type="paragraph" w:styleId="Nagwek3">
    <w:name w:val="heading 3"/>
    <w:basedOn w:val="Normalny"/>
    <w:next w:val="Normalny"/>
    <w:link w:val="Nagwek3Znak"/>
    <w:uiPriority w:val="9"/>
    <w:unhideWhenUsed/>
    <w:qFormat/>
    <w:rsid w:val="009E76CD"/>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76CD"/>
    <w:rPr>
      <w:rFonts w:ascii="Cambria" w:eastAsia="Times New Roman" w:hAnsi="Cambria" w:cs="Times New Roman"/>
      <w:b/>
      <w:bCs/>
      <w:kern w:val="32"/>
      <w:sz w:val="32"/>
      <w:szCs w:val="32"/>
    </w:rPr>
  </w:style>
  <w:style w:type="character" w:customStyle="1" w:styleId="Nagwek3Znak">
    <w:name w:val="Nagłówek 3 Znak"/>
    <w:basedOn w:val="Domylnaczcionkaakapitu"/>
    <w:link w:val="Nagwek3"/>
    <w:uiPriority w:val="9"/>
    <w:rsid w:val="009E76CD"/>
    <w:rPr>
      <w:rFonts w:ascii="Cambria" w:eastAsia="Times New Roman" w:hAnsi="Cambria" w:cs="Times New Roman"/>
      <w:b/>
      <w:bCs/>
      <w:sz w:val="26"/>
      <w:szCs w:val="26"/>
    </w:rPr>
  </w:style>
  <w:style w:type="paragraph" w:styleId="Nagwek">
    <w:name w:val="header"/>
    <w:basedOn w:val="Normalny"/>
    <w:link w:val="NagwekZnak"/>
    <w:uiPriority w:val="99"/>
    <w:unhideWhenUsed/>
    <w:rsid w:val="009E76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76CD"/>
    <w:rPr>
      <w:rFonts w:ascii="Calibri" w:eastAsia="Calibri" w:hAnsi="Calibri" w:cs="Times New Roman"/>
    </w:rPr>
  </w:style>
  <w:style w:type="paragraph" w:styleId="Stopka">
    <w:name w:val="footer"/>
    <w:basedOn w:val="Normalny"/>
    <w:link w:val="StopkaZnak"/>
    <w:uiPriority w:val="99"/>
    <w:unhideWhenUsed/>
    <w:rsid w:val="009E76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76CD"/>
    <w:rPr>
      <w:rFonts w:ascii="Calibri" w:eastAsia="Calibri" w:hAnsi="Calibri" w:cs="Times New Roman"/>
    </w:rPr>
  </w:style>
  <w:style w:type="paragraph" w:styleId="Tekstdymka">
    <w:name w:val="Balloon Text"/>
    <w:basedOn w:val="Normalny"/>
    <w:link w:val="TekstdymkaZnak"/>
    <w:uiPriority w:val="99"/>
    <w:semiHidden/>
    <w:unhideWhenUsed/>
    <w:rsid w:val="009E76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76CD"/>
    <w:rPr>
      <w:rFonts w:ascii="Tahoma" w:eastAsia="Calibri" w:hAnsi="Tahoma" w:cs="Tahoma"/>
      <w:sz w:val="16"/>
      <w:szCs w:val="16"/>
    </w:rPr>
  </w:style>
  <w:style w:type="character" w:styleId="Odwoaniedokomentarza">
    <w:name w:val="annotation reference"/>
    <w:uiPriority w:val="99"/>
    <w:semiHidden/>
    <w:unhideWhenUsed/>
    <w:rsid w:val="009E76CD"/>
    <w:rPr>
      <w:sz w:val="16"/>
      <w:szCs w:val="16"/>
    </w:rPr>
  </w:style>
  <w:style w:type="paragraph" w:styleId="Tekstkomentarza">
    <w:name w:val="annotation text"/>
    <w:basedOn w:val="Normalny"/>
    <w:link w:val="TekstkomentarzaZnak"/>
    <w:uiPriority w:val="99"/>
    <w:unhideWhenUsed/>
    <w:rsid w:val="009E76CD"/>
    <w:rPr>
      <w:sz w:val="20"/>
      <w:szCs w:val="20"/>
    </w:rPr>
  </w:style>
  <w:style w:type="character" w:customStyle="1" w:styleId="TekstkomentarzaZnak">
    <w:name w:val="Tekst komentarza Znak"/>
    <w:basedOn w:val="Domylnaczcionkaakapitu"/>
    <w:link w:val="Tekstkomentarza"/>
    <w:uiPriority w:val="99"/>
    <w:rsid w:val="009E76C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76CD"/>
    <w:rPr>
      <w:b/>
      <w:bCs/>
    </w:rPr>
  </w:style>
  <w:style w:type="character" w:customStyle="1" w:styleId="TematkomentarzaZnak">
    <w:name w:val="Temat komentarza Znak"/>
    <w:basedOn w:val="TekstkomentarzaZnak"/>
    <w:link w:val="Tematkomentarza"/>
    <w:uiPriority w:val="99"/>
    <w:semiHidden/>
    <w:rsid w:val="009E76CD"/>
    <w:rPr>
      <w:rFonts w:ascii="Calibri" w:eastAsia="Calibri" w:hAnsi="Calibri" w:cs="Times New Roman"/>
      <w:b/>
      <w:bCs/>
      <w:sz w:val="20"/>
      <w:szCs w:val="20"/>
    </w:rPr>
  </w:style>
  <w:style w:type="paragraph" w:styleId="Akapitzlist">
    <w:name w:val="List Paragraph"/>
    <w:aliases w:val="Paragraf"/>
    <w:basedOn w:val="Normalny"/>
    <w:link w:val="AkapitzlistZnak"/>
    <w:uiPriority w:val="34"/>
    <w:qFormat/>
    <w:rsid w:val="009E76CD"/>
    <w:pPr>
      <w:ind w:left="708"/>
    </w:pPr>
  </w:style>
  <w:style w:type="character" w:styleId="Hipercze">
    <w:name w:val="Hyperlink"/>
    <w:uiPriority w:val="99"/>
    <w:unhideWhenUsed/>
    <w:rsid w:val="009E76CD"/>
    <w:rPr>
      <w:color w:val="0000FF"/>
      <w:u w:val="single"/>
    </w:rPr>
  </w:style>
  <w:style w:type="paragraph" w:styleId="Tekstprzypisukocowego">
    <w:name w:val="endnote text"/>
    <w:basedOn w:val="Normalny"/>
    <w:link w:val="TekstprzypisukocowegoZnak"/>
    <w:uiPriority w:val="99"/>
    <w:semiHidden/>
    <w:unhideWhenUsed/>
    <w:rsid w:val="009E76CD"/>
    <w:rPr>
      <w:sz w:val="20"/>
      <w:szCs w:val="20"/>
    </w:rPr>
  </w:style>
  <w:style w:type="character" w:customStyle="1" w:styleId="TekstprzypisukocowegoZnak">
    <w:name w:val="Tekst przypisu końcowego Znak"/>
    <w:basedOn w:val="Domylnaczcionkaakapitu"/>
    <w:link w:val="Tekstprzypisukocowego"/>
    <w:uiPriority w:val="99"/>
    <w:semiHidden/>
    <w:rsid w:val="009E76CD"/>
    <w:rPr>
      <w:rFonts w:ascii="Calibri" w:eastAsia="Calibri" w:hAnsi="Calibri" w:cs="Times New Roman"/>
      <w:sz w:val="20"/>
      <w:szCs w:val="20"/>
    </w:rPr>
  </w:style>
  <w:style w:type="character" w:styleId="Odwoanieprzypisukocowego">
    <w:name w:val="endnote reference"/>
    <w:uiPriority w:val="99"/>
    <w:semiHidden/>
    <w:unhideWhenUsed/>
    <w:rsid w:val="009E76CD"/>
    <w:rPr>
      <w:vertAlign w:val="superscript"/>
    </w:rPr>
  </w:style>
  <w:style w:type="character" w:styleId="Pogrubienie">
    <w:name w:val="Strong"/>
    <w:uiPriority w:val="22"/>
    <w:qFormat/>
    <w:rsid w:val="009E76CD"/>
    <w:rPr>
      <w:b/>
      <w:bCs/>
    </w:rPr>
  </w:style>
  <w:style w:type="paragraph" w:styleId="Tekstprzypisudolnego">
    <w:name w:val="footnote text"/>
    <w:basedOn w:val="Normalny"/>
    <w:link w:val="TekstprzypisudolnegoZnak"/>
    <w:uiPriority w:val="99"/>
    <w:semiHidden/>
    <w:unhideWhenUsed/>
    <w:rsid w:val="009E76CD"/>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76CD"/>
    <w:rPr>
      <w:rFonts w:ascii="Times New Roman" w:eastAsia="Times New Roman" w:hAnsi="Times New Roman" w:cs="Times New Roman"/>
      <w:sz w:val="20"/>
      <w:szCs w:val="20"/>
      <w:lang w:eastAsia="pl-PL"/>
    </w:rPr>
  </w:style>
  <w:style w:type="character" w:customStyle="1" w:styleId="AkapitzlistZnak">
    <w:name w:val="Akapit z listą Znak"/>
    <w:aliases w:val="Paragraf Znak"/>
    <w:link w:val="Akapitzlist"/>
    <w:uiPriority w:val="34"/>
    <w:qFormat/>
    <w:locked/>
    <w:rsid w:val="009E76CD"/>
    <w:rPr>
      <w:rFonts w:ascii="Calibri" w:eastAsia="Calibri" w:hAnsi="Calibri" w:cs="Times New Roman"/>
    </w:rPr>
  </w:style>
  <w:style w:type="paragraph" w:customStyle="1" w:styleId="Default">
    <w:name w:val="Default"/>
    <w:rsid w:val="009E76CD"/>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uiPriority w:val="99"/>
    <w:semiHidden/>
    <w:unhideWhenUsed/>
    <w:rsid w:val="009E76CD"/>
    <w:rPr>
      <w:vertAlign w:val="superscript"/>
    </w:rPr>
  </w:style>
  <w:style w:type="character" w:styleId="UyteHipercze">
    <w:name w:val="FollowedHyperlink"/>
    <w:uiPriority w:val="99"/>
    <w:semiHidden/>
    <w:unhideWhenUsed/>
    <w:rsid w:val="009E76CD"/>
    <w:rPr>
      <w:color w:val="954F72"/>
      <w:u w:val="single"/>
    </w:rPr>
  </w:style>
  <w:style w:type="character" w:customStyle="1" w:styleId="Nierozpoznanawzmianka1">
    <w:name w:val="Nierozpoznana wzmianka1"/>
    <w:basedOn w:val="Domylnaczcionkaakapitu"/>
    <w:uiPriority w:val="99"/>
    <w:semiHidden/>
    <w:unhideWhenUsed/>
    <w:rsid w:val="00726630"/>
    <w:rPr>
      <w:color w:val="605E5C"/>
      <w:shd w:val="clear" w:color="auto" w:fill="E1DFDD"/>
    </w:rPr>
  </w:style>
  <w:style w:type="paragraph" w:styleId="Poprawka">
    <w:name w:val="Revision"/>
    <w:hidden/>
    <w:uiPriority w:val="99"/>
    <w:semiHidden/>
    <w:rsid w:val="00703C76"/>
    <w:pPr>
      <w:spacing w:after="0" w:line="240" w:lineRule="auto"/>
    </w:pPr>
    <w:rPr>
      <w:rFonts w:ascii="Calibri" w:eastAsia="Calibri" w:hAnsi="Calibri" w:cs="Times New Roman"/>
    </w:rPr>
  </w:style>
  <w:style w:type="paragraph" w:styleId="NormalnyWeb">
    <w:name w:val="Normal (Web)"/>
    <w:basedOn w:val="Normalny"/>
    <w:uiPriority w:val="99"/>
    <w:semiHidden/>
    <w:unhideWhenUsed/>
    <w:rsid w:val="00812AD0"/>
    <w:pPr>
      <w:spacing w:before="100" w:beforeAutospacing="1" w:after="100" w:afterAutospacing="1" w:line="240" w:lineRule="auto"/>
    </w:pPr>
    <w:rPr>
      <w:rFonts w:ascii="Times New Roman" w:eastAsia="Times New Roman" w:hAnsi="Times New Roman"/>
      <w:sz w:val="24"/>
      <w:szCs w:val="24"/>
      <w:lang w:eastAsia="pl-PL"/>
    </w:rPr>
  </w:style>
  <w:style w:type="character" w:styleId="Numerstrony">
    <w:name w:val="page number"/>
    <w:basedOn w:val="Domylnaczcionkaakapitu"/>
    <w:uiPriority w:val="99"/>
    <w:semiHidden/>
    <w:unhideWhenUsed/>
    <w:rsid w:val="001F1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903822">
      <w:bodyDiv w:val="1"/>
      <w:marLeft w:val="0"/>
      <w:marRight w:val="0"/>
      <w:marTop w:val="0"/>
      <w:marBottom w:val="0"/>
      <w:divBdr>
        <w:top w:val="none" w:sz="0" w:space="0" w:color="auto"/>
        <w:left w:val="none" w:sz="0" w:space="0" w:color="auto"/>
        <w:bottom w:val="none" w:sz="0" w:space="0" w:color="auto"/>
        <w:right w:val="none" w:sz="0" w:space="0" w:color="auto"/>
      </w:divBdr>
    </w:div>
    <w:div w:id="947128948">
      <w:bodyDiv w:val="1"/>
      <w:marLeft w:val="0"/>
      <w:marRight w:val="0"/>
      <w:marTop w:val="0"/>
      <w:marBottom w:val="0"/>
      <w:divBdr>
        <w:top w:val="none" w:sz="0" w:space="0" w:color="auto"/>
        <w:left w:val="none" w:sz="0" w:space="0" w:color="auto"/>
        <w:bottom w:val="none" w:sz="0" w:space="0" w:color="auto"/>
        <w:right w:val="none" w:sz="0" w:space="0" w:color="auto"/>
      </w:divBdr>
    </w:div>
    <w:div w:id="980311327">
      <w:bodyDiv w:val="1"/>
      <w:marLeft w:val="0"/>
      <w:marRight w:val="0"/>
      <w:marTop w:val="0"/>
      <w:marBottom w:val="0"/>
      <w:divBdr>
        <w:top w:val="none" w:sz="0" w:space="0" w:color="auto"/>
        <w:left w:val="none" w:sz="0" w:space="0" w:color="auto"/>
        <w:bottom w:val="none" w:sz="0" w:space="0" w:color="auto"/>
        <w:right w:val="none" w:sz="0" w:space="0" w:color="auto"/>
      </w:divBdr>
    </w:div>
    <w:div w:id="1108281276">
      <w:bodyDiv w:val="1"/>
      <w:marLeft w:val="0"/>
      <w:marRight w:val="0"/>
      <w:marTop w:val="0"/>
      <w:marBottom w:val="0"/>
      <w:divBdr>
        <w:top w:val="none" w:sz="0" w:space="0" w:color="auto"/>
        <w:left w:val="none" w:sz="0" w:space="0" w:color="auto"/>
        <w:bottom w:val="none" w:sz="0" w:space="0" w:color="auto"/>
        <w:right w:val="none" w:sz="0" w:space="0" w:color="auto"/>
      </w:divBdr>
      <w:divsChild>
        <w:div w:id="1430346800">
          <w:marLeft w:val="0"/>
          <w:marRight w:val="0"/>
          <w:marTop w:val="0"/>
          <w:marBottom w:val="0"/>
          <w:divBdr>
            <w:top w:val="none" w:sz="0" w:space="0" w:color="auto"/>
            <w:left w:val="none" w:sz="0" w:space="0" w:color="auto"/>
            <w:bottom w:val="none" w:sz="0" w:space="0" w:color="auto"/>
            <w:right w:val="none" w:sz="0" w:space="0" w:color="auto"/>
          </w:divBdr>
          <w:divsChild>
            <w:div w:id="870610627">
              <w:marLeft w:val="0"/>
              <w:marRight w:val="0"/>
              <w:marTop w:val="0"/>
              <w:marBottom w:val="0"/>
              <w:divBdr>
                <w:top w:val="none" w:sz="0" w:space="0" w:color="auto"/>
                <w:left w:val="none" w:sz="0" w:space="0" w:color="auto"/>
                <w:bottom w:val="none" w:sz="0" w:space="0" w:color="auto"/>
                <w:right w:val="none" w:sz="0" w:space="0" w:color="auto"/>
              </w:divBdr>
              <w:divsChild>
                <w:div w:id="8632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34353">
      <w:bodyDiv w:val="1"/>
      <w:marLeft w:val="0"/>
      <w:marRight w:val="0"/>
      <w:marTop w:val="0"/>
      <w:marBottom w:val="0"/>
      <w:divBdr>
        <w:top w:val="none" w:sz="0" w:space="0" w:color="auto"/>
        <w:left w:val="none" w:sz="0" w:space="0" w:color="auto"/>
        <w:bottom w:val="none" w:sz="0" w:space="0" w:color="auto"/>
        <w:right w:val="none" w:sz="0" w:space="0" w:color="auto"/>
      </w:divBdr>
      <w:divsChild>
        <w:div w:id="1695182214">
          <w:marLeft w:val="0"/>
          <w:marRight w:val="0"/>
          <w:marTop w:val="0"/>
          <w:marBottom w:val="0"/>
          <w:divBdr>
            <w:top w:val="none" w:sz="0" w:space="0" w:color="auto"/>
            <w:left w:val="none" w:sz="0" w:space="0" w:color="auto"/>
            <w:bottom w:val="none" w:sz="0" w:space="0" w:color="auto"/>
            <w:right w:val="none" w:sz="0" w:space="0" w:color="auto"/>
          </w:divBdr>
          <w:divsChild>
            <w:div w:id="1828858488">
              <w:marLeft w:val="0"/>
              <w:marRight w:val="0"/>
              <w:marTop w:val="0"/>
              <w:marBottom w:val="0"/>
              <w:divBdr>
                <w:top w:val="none" w:sz="0" w:space="0" w:color="auto"/>
                <w:left w:val="none" w:sz="0" w:space="0" w:color="auto"/>
                <w:bottom w:val="none" w:sz="0" w:space="0" w:color="auto"/>
                <w:right w:val="none" w:sz="0" w:space="0" w:color="auto"/>
              </w:divBdr>
              <w:divsChild>
                <w:div w:id="668948532">
                  <w:marLeft w:val="0"/>
                  <w:marRight w:val="0"/>
                  <w:marTop w:val="0"/>
                  <w:marBottom w:val="0"/>
                  <w:divBdr>
                    <w:top w:val="none" w:sz="0" w:space="0" w:color="auto"/>
                    <w:left w:val="none" w:sz="0" w:space="0" w:color="auto"/>
                    <w:bottom w:val="none" w:sz="0" w:space="0" w:color="auto"/>
                    <w:right w:val="none" w:sz="0" w:space="0" w:color="auto"/>
                  </w:divBdr>
                  <w:divsChild>
                    <w:div w:id="137739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718393">
      <w:bodyDiv w:val="1"/>
      <w:marLeft w:val="0"/>
      <w:marRight w:val="0"/>
      <w:marTop w:val="0"/>
      <w:marBottom w:val="0"/>
      <w:divBdr>
        <w:top w:val="none" w:sz="0" w:space="0" w:color="auto"/>
        <w:left w:val="none" w:sz="0" w:space="0" w:color="auto"/>
        <w:bottom w:val="none" w:sz="0" w:space="0" w:color="auto"/>
        <w:right w:val="none" w:sz="0" w:space="0" w:color="auto"/>
      </w:divBdr>
    </w:div>
    <w:div w:id="1473327666">
      <w:bodyDiv w:val="1"/>
      <w:marLeft w:val="0"/>
      <w:marRight w:val="0"/>
      <w:marTop w:val="0"/>
      <w:marBottom w:val="0"/>
      <w:divBdr>
        <w:top w:val="none" w:sz="0" w:space="0" w:color="auto"/>
        <w:left w:val="none" w:sz="0" w:space="0" w:color="auto"/>
        <w:bottom w:val="none" w:sz="0" w:space="0" w:color="auto"/>
        <w:right w:val="none" w:sz="0" w:space="0" w:color="auto"/>
      </w:divBdr>
    </w:div>
    <w:div w:id="1566186801">
      <w:bodyDiv w:val="1"/>
      <w:marLeft w:val="0"/>
      <w:marRight w:val="0"/>
      <w:marTop w:val="0"/>
      <w:marBottom w:val="0"/>
      <w:divBdr>
        <w:top w:val="none" w:sz="0" w:space="0" w:color="auto"/>
        <w:left w:val="none" w:sz="0" w:space="0" w:color="auto"/>
        <w:bottom w:val="none" w:sz="0" w:space="0" w:color="auto"/>
        <w:right w:val="none" w:sz="0" w:space="0" w:color="auto"/>
      </w:divBdr>
    </w:div>
    <w:div w:id="168100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azakonkurencyjnosci.funduszeeuropejskie.gov.pl/"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zakonkurencyjnosci.funduszeeuropejskie.gov.p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3AF4F60E24C5149970446ABCA605CEF" ma:contentTypeVersion="12" ma:contentTypeDescription="Utwórz nowy dokument." ma:contentTypeScope="" ma:versionID="2f644b32c4c23637acc19a346b23501c">
  <xsd:schema xmlns:xsd="http://www.w3.org/2001/XMLSchema" xmlns:xs="http://www.w3.org/2001/XMLSchema" xmlns:p="http://schemas.microsoft.com/office/2006/metadata/properties" xmlns:ns2="ae427052-dc16-4220-b7e8-a2e07703fd01" xmlns:ns3="07be020d-560f-4ce3-b8e5-ce80ccc2d890" targetNamespace="http://schemas.microsoft.com/office/2006/metadata/properties" ma:root="true" ma:fieldsID="f3415664215236e3b755e51fd4409658" ns2:_="" ns3:_="">
    <xsd:import namespace="ae427052-dc16-4220-b7e8-a2e07703fd01"/>
    <xsd:import namespace="07be020d-560f-4ce3-b8e5-ce80ccc2d89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27052-dc16-4220-b7e8-a2e07703fd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a846e3b0-d55a-48ea-9757-032d0705ba6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be020d-560f-4ce3-b8e5-ce80ccc2d89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d186225-ec85-4d6c-b3d8-4d97d59b20ab}" ma:internalName="TaxCatchAll" ma:showField="CatchAllData" ma:web="07be020d-560f-4ce3-b8e5-ce80ccc2d8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427052-dc16-4220-b7e8-a2e07703fd01">
      <Terms xmlns="http://schemas.microsoft.com/office/infopath/2007/PartnerControls"/>
    </lcf76f155ced4ddcb4097134ff3c332f>
    <TaxCatchAll xmlns="07be020d-560f-4ce3-b8e5-ce80ccc2d890" xsi:nil="true"/>
  </documentManagement>
</p:properties>
</file>

<file path=customXml/itemProps1.xml><?xml version="1.0" encoding="utf-8"?>
<ds:datastoreItem xmlns:ds="http://schemas.openxmlformats.org/officeDocument/2006/customXml" ds:itemID="{DD537977-E7B5-461C-91E3-B4BA7DD363E3}">
  <ds:schemaRefs>
    <ds:schemaRef ds:uri="http://schemas.microsoft.com/sharepoint/v3/contenttype/forms"/>
  </ds:schemaRefs>
</ds:datastoreItem>
</file>

<file path=customXml/itemProps2.xml><?xml version="1.0" encoding="utf-8"?>
<ds:datastoreItem xmlns:ds="http://schemas.openxmlformats.org/officeDocument/2006/customXml" ds:itemID="{604C9391-6EEC-44A2-838A-09AADFAC8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27052-dc16-4220-b7e8-a2e07703fd01"/>
    <ds:schemaRef ds:uri="07be020d-560f-4ce3-b8e5-ce80ccc2d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AED31E-C6E8-4BC1-8449-0FCDAED1A5A0}">
  <ds:schemaRefs>
    <ds:schemaRef ds:uri="http://schemas.microsoft.com/office/2006/metadata/properties"/>
    <ds:schemaRef ds:uri="http://schemas.microsoft.com/office/infopath/2007/PartnerControls"/>
    <ds:schemaRef ds:uri="ae427052-dc16-4220-b7e8-a2e07703fd01"/>
    <ds:schemaRef ds:uri="07be020d-560f-4ce3-b8e5-ce80ccc2d890"/>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8255</Words>
  <Characters>49534</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Krześkiewicz</dc:creator>
  <cp:keywords/>
  <dc:description/>
  <cp:lastModifiedBy>Adrian Nowak</cp:lastModifiedBy>
  <cp:revision>6</cp:revision>
  <dcterms:created xsi:type="dcterms:W3CDTF">2026-01-13T11:43:00Z</dcterms:created>
  <dcterms:modified xsi:type="dcterms:W3CDTF">2026-01-27T18:45:00Z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0x01010003AF4F60E24C5149970446ABCA605CEF</vt:lpwstr>
  </property>
  <property fmtid="{D5CDD505-2E9C-101B-9397-08002B2CF9AE}" pid="3" name="MediaServiceImageTags">
    <vt:lpwstr/>
  </property>
</Properties>
</file>